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1A973" w14:textId="77777777" w:rsidR="0037278F" w:rsidRPr="002F563C" w:rsidRDefault="0037278F" w:rsidP="0037278F">
      <w:pPr>
        <w:pStyle w:val="Zhlav"/>
        <w:pBdr>
          <w:bottom w:val="single" w:sz="4" w:space="3" w:color="auto"/>
        </w:pBdr>
        <w:spacing w:after="0"/>
        <w:jc w:val="center"/>
        <w:rPr>
          <w:rFonts w:cs="Arial"/>
          <w:sz w:val="22"/>
        </w:rPr>
      </w:pPr>
      <w:r w:rsidRPr="002F563C">
        <w:rPr>
          <w:rFonts w:cs="Arial"/>
          <w:sz w:val="22"/>
        </w:rPr>
        <w:t xml:space="preserve">                                                                                                                            </w:t>
      </w:r>
    </w:p>
    <w:p w14:paraId="3BDE7F1D" w14:textId="77777777" w:rsidR="0037278F" w:rsidRPr="002F563C" w:rsidRDefault="0037278F" w:rsidP="0037278F">
      <w:pPr>
        <w:pStyle w:val="Zhlav"/>
        <w:pBdr>
          <w:bottom w:val="single" w:sz="4" w:space="3" w:color="auto"/>
        </w:pBdr>
        <w:spacing w:after="0"/>
        <w:jc w:val="center"/>
        <w:rPr>
          <w:rFonts w:cs="Arial"/>
          <w:sz w:val="22"/>
        </w:rPr>
      </w:pPr>
      <w:r w:rsidRPr="002F563C">
        <w:rPr>
          <w:rFonts w:cs="Arial"/>
          <w:sz w:val="22"/>
        </w:rPr>
        <w:t>KORDIS JMK, spol s r. o.</w:t>
      </w:r>
    </w:p>
    <w:p w14:paraId="61BF494F" w14:textId="77777777" w:rsidR="0037278F" w:rsidRPr="002F563C" w:rsidRDefault="0037278F" w:rsidP="0037278F">
      <w:pPr>
        <w:pStyle w:val="Nadpis2"/>
        <w:spacing w:before="0" w:after="0"/>
        <w:jc w:val="center"/>
        <w:rPr>
          <w:rFonts w:cs="Arial"/>
          <w:b w:val="0"/>
          <w:bCs/>
          <w:sz w:val="22"/>
          <w:szCs w:val="48"/>
        </w:rPr>
      </w:pPr>
      <w:r w:rsidRPr="002F563C">
        <w:rPr>
          <w:rFonts w:cs="Arial"/>
          <w:b w:val="0"/>
          <w:bCs/>
          <w:sz w:val="22"/>
          <w:szCs w:val="48"/>
        </w:rPr>
        <w:t>Nové Sady 30, 602 00 Brno</w:t>
      </w:r>
    </w:p>
    <w:p w14:paraId="026C4A5F" w14:textId="77777777" w:rsidR="0037278F" w:rsidRPr="002F563C" w:rsidRDefault="0037278F" w:rsidP="0037278F">
      <w:pPr>
        <w:pStyle w:val="Nadpis2"/>
        <w:jc w:val="center"/>
        <w:rPr>
          <w:rFonts w:cs="Arial"/>
          <w:sz w:val="58"/>
          <w:szCs w:val="48"/>
        </w:rPr>
      </w:pPr>
    </w:p>
    <w:p w14:paraId="0F6DDCDB" w14:textId="77777777" w:rsidR="0037278F" w:rsidRPr="002F563C" w:rsidRDefault="0037278F" w:rsidP="0037278F">
      <w:pPr>
        <w:pStyle w:val="Nadpis2"/>
        <w:jc w:val="center"/>
        <w:rPr>
          <w:rFonts w:cs="Arial"/>
          <w:sz w:val="58"/>
          <w:szCs w:val="48"/>
        </w:rPr>
      </w:pPr>
    </w:p>
    <w:p w14:paraId="04BE75D6" w14:textId="77777777" w:rsidR="0037278F" w:rsidRPr="002F563C" w:rsidRDefault="0037278F" w:rsidP="0037278F">
      <w:pPr>
        <w:pStyle w:val="Nadpis2"/>
        <w:jc w:val="center"/>
        <w:rPr>
          <w:rFonts w:cs="Arial"/>
          <w:sz w:val="58"/>
          <w:szCs w:val="48"/>
        </w:rPr>
      </w:pPr>
    </w:p>
    <w:p w14:paraId="19BB46AC" w14:textId="77777777" w:rsidR="0037278F" w:rsidRPr="002F563C" w:rsidRDefault="0037278F" w:rsidP="0037278F">
      <w:pPr>
        <w:rPr>
          <w:rFonts w:cs="Arial"/>
        </w:rPr>
      </w:pPr>
    </w:p>
    <w:p w14:paraId="4092E33D" w14:textId="77777777" w:rsidR="0037278F" w:rsidRPr="002F563C" w:rsidRDefault="0037278F" w:rsidP="0037278F">
      <w:pPr>
        <w:rPr>
          <w:rFonts w:cs="Arial"/>
        </w:rPr>
      </w:pPr>
    </w:p>
    <w:p w14:paraId="5E24822F" w14:textId="77777777" w:rsidR="0037278F" w:rsidRPr="002F563C" w:rsidRDefault="0037278F" w:rsidP="0037278F">
      <w:pPr>
        <w:rPr>
          <w:rFonts w:cs="Arial"/>
        </w:rPr>
      </w:pPr>
    </w:p>
    <w:p w14:paraId="39A33BE9" w14:textId="77777777" w:rsidR="0037278F" w:rsidRPr="002F563C" w:rsidRDefault="0037278F" w:rsidP="0037278F">
      <w:pPr>
        <w:rPr>
          <w:rFonts w:cs="Arial"/>
        </w:rPr>
      </w:pPr>
    </w:p>
    <w:p w14:paraId="463E36A1" w14:textId="77777777" w:rsidR="0037278F" w:rsidRPr="00B66701" w:rsidRDefault="0037278F" w:rsidP="00BE7F51">
      <w:pPr>
        <w:pStyle w:val="Nadpis2"/>
        <w:jc w:val="center"/>
        <w:rPr>
          <w:rFonts w:cs="Arial"/>
          <w:sz w:val="54"/>
          <w:szCs w:val="54"/>
        </w:rPr>
      </w:pPr>
      <w:r w:rsidRPr="00B66701">
        <w:rPr>
          <w:rFonts w:cs="Arial"/>
          <w:sz w:val="54"/>
          <w:szCs w:val="54"/>
        </w:rPr>
        <w:t>Garance návazností IDS JMK</w:t>
      </w:r>
    </w:p>
    <w:p w14:paraId="5BC2A849" w14:textId="77777777" w:rsidR="0037278F" w:rsidRPr="00BE7F51" w:rsidRDefault="0037278F" w:rsidP="00BE7F51">
      <w:pPr>
        <w:jc w:val="center"/>
        <w:rPr>
          <w:b/>
          <w:sz w:val="36"/>
          <w:szCs w:val="36"/>
        </w:rPr>
      </w:pPr>
      <w:r w:rsidRPr="00BE7F51">
        <w:rPr>
          <w:b/>
          <w:sz w:val="36"/>
          <w:szCs w:val="36"/>
        </w:rPr>
        <w:t>Jízdní řád 20</w:t>
      </w:r>
      <w:r w:rsidR="00DF26D0" w:rsidRPr="00BE7F51">
        <w:rPr>
          <w:b/>
          <w:sz w:val="36"/>
          <w:szCs w:val="36"/>
        </w:rPr>
        <w:t>2</w:t>
      </w:r>
      <w:r w:rsidR="00BB7D05" w:rsidRPr="00BE7F51">
        <w:rPr>
          <w:b/>
          <w:sz w:val="36"/>
          <w:szCs w:val="36"/>
        </w:rPr>
        <w:t>4</w:t>
      </w:r>
      <w:r w:rsidR="003712F2" w:rsidRPr="00BE7F51">
        <w:rPr>
          <w:b/>
          <w:sz w:val="36"/>
          <w:szCs w:val="36"/>
        </w:rPr>
        <w:t xml:space="preserve"> </w:t>
      </w:r>
      <w:r w:rsidRPr="00BE7F51">
        <w:rPr>
          <w:b/>
          <w:sz w:val="36"/>
          <w:szCs w:val="36"/>
        </w:rPr>
        <w:t xml:space="preserve">/ </w:t>
      </w:r>
      <w:r w:rsidR="00DF26D0" w:rsidRPr="00BE7F51">
        <w:rPr>
          <w:b/>
          <w:sz w:val="36"/>
          <w:szCs w:val="36"/>
        </w:rPr>
        <w:t>2</w:t>
      </w:r>
      <w:r w:rsidR="00BB7D05" w:rsidRPr="00BE7F51">
        <w:rPr>
          <w:b/>
          <w:sz w:val="36"/>
          <w:szCs w:val="36"/>
        </w:rPr>
        <w:t>5</w:t>
      </w:r>
    </w:p>
    <w:p w14:paraId="55BEE4A4" w14:textId="77777777" w:rsidR="0037278F" w:rsidRPr="00BE7F51" w:rsidRDefault="0037278F" w:rsidP="00BE7F51">
      <w:pPr>
        <w:jc w:val="center"/>
        <w:rPr>
          <w:b/>
          <w:sz w:val="24"/>
          <w:szCs w:val="24"/>
        </w:rPr>
      </w:pPr>
      <w:r w:rsidRPr="00BE7F51">
        <w:rPr>
          <w:b/>
          <w:sz w:val="24"/>
          <w:szCs w:val="24"/>
        </w:rPr>
        <w:t xml:space="preserve">Platí od </w:t>
      </w:r>
      <w:del w:id="0" w:author="Word Document Comparison" w:date="2023-11-20T10:44:00Z">
        <w:r w:rsidRPr="00BE7F51">
          <w:rPr>
            <w:b/>
            <w:sz w:val="24"/>
            <w:szCs w:val="24"/>
          </w:rPr>
          <w:delText xml:space="preserve"> </w:delText>
        </w:r>
      </w:del>
      <w:r w:rsidR="00085AC1" w:rsidRPr="00BE7F51">
        <w:rPr>
          <w:b/>
          <w:sz w:val="24"/>
          <w:szCs w:val="24"/>
        </w:rPr>
        <w:t>1</w:t>
      </w:r>
      <w:r w:rsidR="0057436E" w:rsidRPr="00BE7F51">
        <w:rPr>
          <w:b/>
          <w:sz w:val="24"/>
          <w:szCs w:val="24"/>
        </w:rPr>
        <w:t>5</w:t>
      </w:r>
      <w:r w:rsidRPr="00BE7F51">
        <w:rPr>
          <w:b/>
          <w:sz w:val="24"/>
          <w:szCs w:val="24"/>
        </w:rPr>
        <w:t>.</w:t>
      </w:r>
      <w:r w:rsidR="00EA0A91" w:rsidRPr="00BE7F51">
        <w:rPr>
          <w:b/>
          <w:sz w:val="24"/>
          <w:szCs w:val="24"/>
        </w:rPr>
        <w:t xml:space="preserve"> </w:t>
      </w:r>
      <w:r w:rsidR="00085AC1" w:rsidRPr="00BE7F51">
        <w:rPr>
          <w:b/>
          <w:sz w:val="24"/>
          <w:szCs w:val="24"/>
        </w:rPr>
        <w:t>12</w:t>
      </w:r>
      <w:r w:rsidRPr="00BE7F51">
        <w:rPr>
          <w:b/>
          <w:sz w:val="24"/>
          <w:szCs w:val="24"/>
        </w:rPr>
        <w:t xml:space="preserve">. </w:t>
      </w:r>
      <w:r w:rsidR="00085AC1" w:rsidRPr="00BE7F51">
        <w:rPr>
          <w:b/>
          <w:sz w:val="24"/>
          <w:szCs w:val="24"/>
        </w:rPr>
        <w:t>2024</w:t>
      </w:r>
    </w:p>
    <w:p w14:paraId="1756458A" w14:textId="77777777" w:rsidR="0037278F" w:rsidRPr="00BE7F51" w:rsidRDefault="0037278F" w:rsidP="00BE7F51">
      <w:pPr>
        <w:jc w:val="center"/>
        <w:rPr>
          <w:i/>
          <w:sz w:val="20"/>
        </w:rPr>
      </w:pPr>
    </w:p>
    <w:p w14:paraId="63B6906E" w14:textId="77777777" w:rsidR="0037278F" w:rsidRPr="00BE7F51" w:rsidRDefault="0057436E" w:rsidP="00BE7F51">
      <w:pPr>
        <w:pStyle w:val="Nadpis2"/>
        <w:jc w:val="center"/>
        <w:rPr>
          <w:rFonts w:cs="Arial"/>
          <w:sz w:val="36"/>
          <w:szCs w:val="36"/>
        </w:rPr>
      </w:pPr>
      <w:r w:rsidRPr="00BE7F51">
        <w:rPr>
          <w:rFonts w:cs="Arial"/>
          <w:sz w:val="36"/>
          <w:szCs w:val="36"/>
        </w:rPr>
        <w:t>Květen</w:t>
      </w:r>
      <w:del w:id="1" w:author="Word Document Comparison" w:date="2023-11-20T10:44:00Z">
        <w:r w:rsidRPr="00BE7F51">
          <w:rPr>
            <w:rFonts w:cs="Arial"/>
            <w:sz w:val="36"/>
            <w:szCs w:val="36"/>
          </w:rPr>
          <w:delText xml:space="preserve"> </w:delText>
        </w:r>
      </w:del>
      <w:r w:rsidR="00EA0A91" w:rsidRPr="00BE7F51">
        <w:rPr>
          <w:rFonts w:cs="Arial"/>
          <w:sz w:val="36"/>
          <w:szCs w:val="36"/>
        </w:rPr>
        <w:t xml:space="preserve"> </w:t>
      </w:r>
      <w:r w:rsidR="00085AC1" w:rsidRPr="00BE7F51">
        <w:rPr>
          <w:rFonts w:cs="Arial"/>
          <w:sz w:val="36"/>
          <w:szCs w:val="36"/>
        </w:rPr>
        <w:t>2023</w:t>
      </w:r>
    </w:p>
    <w:p w14:paraId="6DCFA8DF" w14:textId="77777777" w:rsidR="0037278F" w:rsidRPr="002F563C" w:rsidRDefault="0037278F" w:rsidP="0037278F">
      <w:pPr>
        <w:rPr>
          <w:rFonts w:cs="Arial"/>
        </w:rPr>
      </w:pPr>
    </w:p>
    <w:p w14:paraId="528E55D7" w14:textId="77777777" w:rsidR="0037278F" w:rsidRPr="002F563C" w:rsidRDefault="0037278F" w:rsidP="0037278F">
      <w:pPr>
        <w:rPr>
          <w:rFonts w:cs="Arial"/>
        </w:rPr>
      </w:pPr>
    </w:p>
    <w:p w14:paraId="3980096C" w14:textId="77777777" w:rsidR="0037278F" w:rsidRPr="002F563C" w:rsidRDefault="0037278F" w:rsidP="0037278F">
      <w:pPr>
        <w:rPr>
          <w:rFonts w:cs="Arial"/>
        </w:rPr>
      </w:pPr>
    </w:p>
    <w:p w14:paraId="7FF658C9" w14:textId="77777777" w:rsidR="006D3BEE" w:rsidRPr="002F563C" w:rsidRDefault="006D3BEE" w:rsidP="0037278F">
      <w:pPr>
        <w:rPr>
          <w:rFonts w:cs="Arial"/>
        </w:rPr>
      </w:pPr>
    </w:p>
    <w:p w14:paraId="28B90E15" w14:textId="77777777" w:rsidR="006D3BEE" w:rsidRPr="002F563C" w:rsidRDefault="006D3BEE" w:rsidP="0037278F">
      <w:pPr>
        <w:rPr>
          <w:rFonts w:cs="Arial"/>
        </w:rPr>
      </w:pPr>
    </w:p>
    <w:p w14:paraId="5E5E073B" w14:textId="77777777" w:rsidR="006D3BEE" w:rsidRDefault="006D3BEE" w:rsidP="0037278F">
      <w:pPr>
        <w:rPr>
          <w:rFonts w:cs="Arial"/>
        </w:rPr>
      </w:pPr>
    </w:p>
    <w:p w14:paraId="584846D6" w14:textId="77777777" w:rsidR="00B66701" w:rsidRPr="002F563C" w:rsidRDefault="00B66701" w:rsidP="0037278F">
      <w:pPr>
        <w:rPr>
          <w:rFonts w:cs="Arial"/>
        </w:rPr>
      </w:pPr>
    </w:p>
    <w:p w14:paraId="67D268DD" w14:textId="77777777" w:rsidR="006D3BEE" w:rsidRPr="002F563C" w:rsidRDefault="006D3BEE" w:rsidP="0037278F">
      <w:pPr>
        <w:rPr>
          <w:rFonts w:cs="Arial"/>
        </w:rPr>
      </w:pPr>
    </w:p>
    <w:p w14:paraId="0E0DE06C" w14:textId="77777777" w:rsidR="0037278F" w:rsidRPr="002F563C" w:rsidRDefault="0037278F" w:rsidP="0037278F">
      <w:pPr>
        <w:rPr>
          <w:rFonts w:cs="Arial"/>
        </w:rPr>
      </w:pPr>
    </w:p>
    <w:p w14:paraId="4567458F" w14:textId="77777777" w:rsidR="0037278F" w:rsidRPr="002F563C" w:rsidRDefault="0037278F" w:rsidP="0037278F">
      <w:pPr>
        <w:pStyle w:val="Nadpis2"/>
        <w:ind w:right="282"/>
        <w:jc w:val="right"/>
        <w:rPr>
          <w:rFonts w:cs="Arial"/>
        </w:rPr>
      </w:pPr>
      <w:r w:rsidRPr="002F563C">
        <w:object w:dxaOrig="3736" w:dyaOrig="1786" w14:anchorId="3259CE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6.75pt;height:89.25pt" o:ole="">
            <v:imagedata r:id="rId8" o:title=""/>
          </v:shape>
          <o:OLEObject Type="Embed" ProgID="CorelDraw.Graphic.8" ShapeID="_x0000_i1025" DrawAspect="Content" ObjectID="_1761982430" r:id="rId9"/>
        </w:object>
      </w:r>
    </w:p>
    <w:p w14:paraId="25E44CE0" w14:textId="77777777" w:rsidR="0037278F" w:rsidRPr="002F563C" w:rsidRDefault="0037278F" w:rsidP="0037278F">
      <w:pPr>
        <w:rPr>
          <w:rFonts w:cs="Arial"/>
        </w:rPr>
      </w:pPr>
    </w:p>
    <w:p w14:paraId="4266039E" w14:textId="77777777" w:rsidR="0037278F" w:rsidRPr="002336B3" w:rsidRDefault="0037278F" w:rsidP="0037278F">
      <w:pPr>
        <w:rPr>
          <w:b/>
          <w:sz w:val="32"/>
          <w:szCs w:val="32"/>
        </w:rPr>
      </w:pPr>
      <w:bookmarkStart w:id="2" w:name="_Toc57210679"/>
      <w:r w:rsidRPr="00D27A4B">
        <w:rPr>
          <w:b/>
          <w:sz w:val="32"/>
          <w:szCs w:val="32"/>
        </w:rPr>
        <w:t xml:space="preserve">ZÁKLADNÍ PRAVIDLA GARANCE NÁVAZNOSTÍ </w:t>
      </w:r>
      <w:bookmarkEnd w:id="2"/>
      <w:r w:rsidRPr="00D27A4B">
        <w:rPr>
          <w:b/>
          <w:sz w:val="32"/>
          <w:szCs w:val="32"/>
        </w:rPr>
        <w:t>IDS JMK</w:t>
      </w:r>
    </w:p>
    <w:p w14:paraId="5EA5A0DC" w14:textId="77777777" w:rsidR="0037278F" w:rsidRDefault="0037278F" w:rsidP="0037278F">
      <w:bookmarkStart w:id="3" w:name="_Toc57210680"/>
      <w:r w:rsidRPr="002336B3">
        <w:t>Návaznosti v rámci IDS JMK jsou rozděleny do 2 základních skupin:</w:t>
      </w:r>
    </w:p>
    <w:p w14:paraId="1318F74F" w14:textId="77777777" w:rsidR="0057436E" w:rsidRPr="00C6007D" w:rsidRDefault="0057436E" w:rsidP="0057436E">
      <w:pPr>
        <w:rPr>
          <w:b/>
          <w:bCs/>
        </w:rPr>
      </w:pPr>
      <w:r w:rsidRPr="00C6007D">
        <w:rPr>
          <w:b/>
          <w:bCs/>
        </w:rPr>
        <w:t>Návaznosti mezi vlaky</w:t>
      </w:r>
    </w:p>
    <w:p w14:paraId="3FD44DF1" w14:textId="77777777" w:rsidR="0057436E" w:rsidRDefault="0057436E" w:rsidP="0057436E">
      <w:r>
        <w:t xml:space="preserve">Přípoje mezi vlaky, čekací doby vlaků a požadavky na přestupní doby stanovuje KORDIS JMK, který je zároveň oprávněn tyto požadavky v průběhu jízdního řádu dle potřeby měnit. </w:t>
      </w:r>
      <w:r w:rsidR="003555D6">
        <w:t>KORDIS JMK určuje  i přestupní body a nestandardní přípoje s kratší přestupní dobou.</w:t>
      </w:r>
    </w:p>
    <w:p w14:paraId="4EBEF1E3" w14:textId="77777777" w:rsidR="0057436E" w:rsidRDefault="0057436E" w:rsidP="0057436E">
      <w:r>
        <w:t xml:space="preserve">Technické zpracování (podklady do pomůcky Přípoje mezi vlaky osobní dopravy, příp. plnění dat do navazujících elektronických systémů Správy železnic, s.o.) zajišťuje železniční dopravce, nedohodne-li se s KORDIS JMK jinak. Před předáním Správě železnic, s.o. je železniční dopravce povinen podklady projednat s KORDIS JMK. </w:t>
      </w:r>
    </w:p>
    <w:p w14:paraId="0E527B6B" w14:textId="77777777" w:rsidR="0057436E" w:rsidRDefault="0057436E" w:rsidP="0057436E">
      <w:r>
        <w:t>V konkrétní dopravní situaci může dopravce čekací dobu zvýšit/snížit jen po souhlasu CED. CED má naopak pravomoc nařídit dopravci úpravu čekací doby.</w:t>
      </w:r>
    </w:p>
    <w:p w14:paraId="0D556535" w14:textId="77777777" w:rsidR="0057436E" w:rsidRDefault="0057436E" w:rsidP="0057436E"/>
    <w:p w14:paraId="2018519C" w14:textId="77777777" w:rsidR="0057436E" w:rsidRPr="00C6007D" w:rsidRDefault="0057436E" w:rsidP="0057436E">
      <w:pPr>
        <w:rPr>
          <w:b/>
          <w:bCs/>
        </w:rPr>
      </w:pPr>
      <w:r w:rsidRPr="00C6007D">
        <w:rPr>
          <w:b/>
          <w:bCs/>
        </w:rPr>
        <w:t>Návaznosti mezi vlaky a ostatními druhy dopravy</w:t>
      </w:r>
    </w:p>
    <w:p w14:paraId="5FFF9FB7" w14:textId="77777777" w:rsidR="0037278F" w:rsidRPr="002336B3" w:rsidRDefault="0037278F" w:rsidP="0037278F">
      <w:pPr>
        <w:numPr>
          <w:ilvl w:val="0"/>
          <w:numId w:val="12"/>
        </w:numPr>
        <w:tabs>
          <w:tab w:val="clear" w:pos="720"/>
          <w:tab w:val="num" w:pos="0"/>
          <w:tab w:val="left" w:pos="284"/>
        </w:tabs>
        <w:ind w:left="0" w:firstLine="0"/>
      </w:pPr>
      <w:r w:rsidRPr="002336B3">
        <w:rPr>
          <w:u w:val="single"/>
        </w:rPr>
        <w:t>návaznosti negarantované</w:t>
      </w:r>
      <w:r w:rsidRPr="002336B3">
        <w:t xml:space="preserve"> vychází z časových poloh jednotlivých spojů linek bez povinnosti vyčkat na přípoj. V případě výluk je řešeno dle výlukových pokynů vydávaných KORDIS JMK.</w:t>
      </w:r>
    </w:p>
    <w:p w14:paraId="6C9F2BB6" w14:textId="77777777" w:rsidR="0037278F" w:rsidRPr="002336B3" w:rsidRDefault="0037278F" w:rsidP="0037278F">
      <w:pPr>
        <w:numPr>
          <w:ilvl w:val="0"/>
          <w:numId w:val="12"/>
        </w:numPr>
        <w:tabs>
          <w:tab w:val="clear" w:pos="720"/>
          <w:tab w:val="num" w:pos="284"/>
        </w:tabs>
        <w:spacing w:before="0" w:after="0"/>
        <w:ind w:left="0" w:firstLine="0"/>
      </w:pPr>
      <w:r w:rsidRPr="002336B3">
        <w:rPr>
          <w:u w:val="single"/>
        </w:rPr>
        <w:t>návaznosti garantované</w:t>
      </w:r>
      <w:r w:rsidRPr="002336B3">
        <w:t xml:space="preserve"> jsou stanoveny ve </w:t>
      </w:r>
      <w:r w:rsidRPr="002336B3">
        <w:rPr>
          <w:szCs w:val="22"/>
        </w:rPr>
        <w:t>služební verzi</w:t>
      </w:r>
      <w:r w:rsidRPr="002336B3">
        <w:t xml:space="preserve"> jízdních řádů jednotlivých linek tzv. inverzními přípojovými řádky, kde je uveden čas příjezdu spoje, na který má povinnost navazující spoj čekat, čekací doba v minutách a v případě potřeby ještě další specifika k zajištění návaznosti. </w:t>
      </w:r>
    </w:p>
    <w:p w14:paraId="315CC51A" w14:textId="77777777" w:rsidR="0037278F" w:rsidRPr="002336B3" w:rsidRDefault="0037278F" w:rsidP="0037278F">
      <w:pPr>
        <w:spacing w:before="0" w:after="0"/>
      </w:pPr>
      <w:r w:rsidRPr="002336B3">
        <w:t>Na území města Brna u jízdních řádů DPMB vychází garantované návaznosti z  „Projektu organizace veřejné dopravy na území města Brna“, přílohy 2 „koncepce provázanosti linek“. Není-li zde daný případ řešen, postupuje se dle interních opatření DPMB, odsouhlasených KORDIS JMK.</w:t>
      </w:r>
    </w:p>
    <w:p w14:paraId="4F024425" w14:textId="77777777" w:rsidR="0037278F" w:rsidRPr="002336B3" w:rsidRDefault="0037278F" w:rsidP="0037278F">
      <w:pPr>
        <w:spacing w:before="0" w:after="0"/>
      </w:pPr>
      <w:r w:rsidRPr="002336B3">
        <w:t xml:space="preserve">Návaznosti vlak – vlak jsou řešeny interní pomůckou </w:t>
      </w:r>
      <w:r w:rsidR="00E14EFD">
        <w:t xml:space="preserve">Správy železnic s.o. „Přípoje mezi vlaky osobní dopravy“ </w:t>
      </w:r>
      <w:r w:rsidR="00A40F15">
        <w:t xml:space="preserve">nastavenou </w:t>
      </w:r>
      <w:r w:rsidR="00E14EFD">
        <w:t xml:space="preserve">příslušným železničním dopravcem </w:t>
      </w:r>
      <w:r w:rsidR="00A40F15">
        <w:t xml:space="preserve">dle pokynů </w:t>
      </w:r>
      <w:r w:rsidRPr="002336B3">
        <w:t>KORDIS JMK.</w:t>
      </w:r>
      <w:r w:rsidR="0091103D" w:rsidRPr="0091103D">
        <w:t xml:space="preserve"> </w:t>
      </w:r>
      <w:r w:rsidR="0091103D">
        <w:t>Železniční dopravce je povinen (v mezích technických možností) připomínky KORDIS zapracovat.</w:t>
      </w:r>
    </w:p>
    <w:p w14:paraId="24FD2725" w14:textId="77777777" w:rsidR="0037278F" w:rsidRDefault="0037278F" w:rsidP="0037278F">
      <w:pPr>
        <w:spacing w:before="0" w:after="0"/>
      </w:pPr>
    </w:p>
    <w:p w14:paraId="1ED378E8" w14:textId="77777777" w:rsidR="003712F2" w:rsidRPr="00B66701" w:rsidRDefault="003712F2" w:rsidP="003712F2">
      <w:pPr>
        <w:pStyle w:val="Default"/>
        <w:rPr>
          <w:b/>
          <w:bCs/>
          <w:sz w:val="23"/>
          <w:szCs w:val="23"/>
        </w:rPr>
      </w:pPr>
      <w:r w:rsidRPr="00B66701">
        <w:rPr>
          <w:b/>
          <w:bCs/>
          <w:sz w:val="23"/>
          <w:szCs w:val="23"/>
        </w:rPr>
        <w:t xml:space="preserve">Přípojné spoje </w:t>
      </w:r>
    </w:p>
    <w:p w14:paraId="31D2142E" w14:textId="77777777" w:rsidR="00B66701" w:rsidRPr="00B66701" w:rsidRDefault="00B66701" w:rsidP="00B66701">
      <w:pPr>
        <w:pStyle w:val="Default"/>
        <w:rPr>
          <w:sz w:val="23"/>
          <w:szCs w:val="23"/>
        </w:rPr>
      </w:pPr>
      <w:r w:rsidRPr="00B66701">
        <w:rPr>
          <w:bCs/>
          <w:sz w:val="23"/>
          <w:szCs w:val="23"/>
          <w:u w:val="single"/>
        </w:rPr>
        <w:t>Přípojný spoj</w:t>
      </w:r>
      <w:r w:rsidRPr="00B66701">
        <w:rPr>
          <w:b/>
          <w:bCs/>
          <w:sz w:val="23"/>
          <w:szCs w:val="23"/>
        </w:rPr>
        <w:t xml:space="preserve"> </w:t>
      </w:r>
      <w:r w:rsidRPr="00B66701">
        <w:rPr>
          <w:sz w:val="23"/>
          <w:szCs w:val="23"/>
        </w:rPr>
        <w:t xml:space="preserve">je spoj, od kterého odjíždí návazný spoj. </w:t>
      </w:r>
    </w:p>
    <w:p w14:paraId="635CEF84" w14:textId="77777777" w:rsidR="00B66701" w:rsidRPr="00B66701" w:rsidRDefault="00B66701" w:rsidP="00B66701">
      <w:pPr>
        <w:rPr>
          <w:b/>
          <w:szCs w:val="22"/>
        </w:rPr>
      </w:pPr>
      <w:r w:rsidRPr="00B66701">
        <w:rPr>
          <w:bCs/>
          <w:sz w:val="23"/>
          <w:szCs w:val="23"/>
          <w:u w:val="single"/>
        </w:rPr>
        <w:t>Návazný spoj</w:t>
      </w:r>
      <w:r w:rsidRPr="00B66701">
        <w:rPr>
          <w:b/>
          <w:bCs/>
          <w:sz w:val="23"/>
          <w:szCs w:val="23"/>
        </w:rPr>
        <w:t xml:space="preserve"> </w:t>
      </w:r>
      <w:r w:rsidRPr="00B66701">
        <w:rPr>
          <w:sz w:val="23"/>
          <w:szCs w:val="23"/>
        </w:rPr>
        <w:t>je spoj, který navazuje na přijíždějící přípojný spoj.</w:t>
      </w:r>
    </w:p>
    <w:p w14:paraId="7F5D8DBD" w14:textId="77777777" w:rsidR="003712F2" w:rsidRPr="00B66701" w:rsidRDefault="003712F2" w:rsidP="003712F2">
      <w:pPr>
        <w:pStyle w:val="Default"/>
        <w:rPr>
          <w:sz w:val="23"/>
          <w:szCs w:val="23"/>
        </w:rPr>
      </w:pPr>
      <w:r w:rsidRPr="00B66701">
        <w:rPr>
          <w:sz w:val="23"/>
          <w:szCs w:val="23"/>
        </w:rPr>
        <w:t xml:space="preserve">Přípojnými spoji IDS JMK jsou spoje, jejichž přípojová vazba je vyhlášena jízdním řádem příslušné linky. </w:t>
      </w:r>
      <w:r w:rsidR="00B66701" w:rsidRPr="00B66701">
        <w:rPr>
          <w:sz w:val="23"/>
          <w:szCs w:val="23"/>
        </w:rPr>
        <w:t>Služební j</w:t>
      </w:r>
      <w:r w:rsidRPr="00B66701">
        <w:rPr>
          <w:sz w:val="23"/>
          <w:szCs w:val="23"/>
        </w:rPr>
        <w:t xml:space="preserve">ízdní řád je pro účely zajištění přestupních návazností doplněn (na rozdíl od jízdních řádů určených pro veřejnost) o tzv. </w:t>
      </w:r>
      <w:r w:rsidRPr="00B66701">
        <w:rPr>
          <w:bCs/>
          <w:sz w:val="23"/>
          <w:szCs w:val="23"/>
          <w:u w:val="single"/>
        </w:rPr>
        <w:t>„inverzní“ přípojové řádky</w:t>
      </w:r>
      <w:r w:rsidRPr="00B66701">
        <w:rPr>
          <w:sz w:val="23"/>
          <w:szCs w:val="23"/>
          <w:u w:val="single"/>
        </w:rPr>
        <w:t>.</w:t>
      </w:r>
      <w:r w:rsidRPr="00B66701">
        <w:rPr>
          <w:sz w:val="23"/>
          <w:szCs w:val="23"/>
        </w:rPr>
        <w:t xml:space="preserve"> </w:t>
      </w:r>
      <w:r w:rsidRPr="00B66701">
        <w:rPr>
          <w:bCs/>
          <w:sz w:val="23"/>
          <w:szCs w:val="23"/>
          <w:u w:val="single"/>
        </w:rPr>
        <w:t>Přestupní návaznost BUS VLAK</w:t>
      </w:r>
      <w:r w:rsidRPr="00B66701">
        <w:rPr>
          <w:b/>
          <w:bCs/>
          <w:sz w:val="23"/>
          <w:szCs w:val="23"/>
        </w:rPr>
        <w:t xml:space="preserve"> </w:t>
      </w:r>
      <w:r w:rsidRPr="00B66701">
        <w:rPr>
          <w:sz w:val="23"/>
          <w:szCs w:val="23"/>
        </w:rPr>
        <w:t xml:space="preserve">je vyznačena NAD ŘÁDKEM odjezdů vlaků z přestupního bodu (inverzně vybarvené řádky, údaje vyznačují čas příjezdu přípojného autobusu a čekací dobu návazného vlaku). </w:t>
      </w:r>
    </w:p>
    <w:p w14:paraId="4313965A" w14:textId="77777777" w:rsidR="003712F2" w:rsidRPr="00B66701" w:rsidRDefault="003712F2" w:rsidP="003712F2">
      <w:pPr>
        <w:pStyle w:val="Default"/>
        <w:rPr>
          <w:sz w:val="23"/>
          <w:szCs w:val="23"/>
        </w:rPr>
      </w:pPr>
      <w:r w:rsidRPr="00B66701">
        <w:rPr>
          <w:bCs/>
          <w:sz w:val="23"/>
          <w:szCs w:val="23"/>
          <w:u w:val="single"/>
        </w:rPr>
        <w:t>Přestupní návaznost VLAK BUS</w:t>
      </w:r>
      <w:r w:rsidRPr="00B66701">
        <w:rPr>
          <w:b/>
          <w:bCs/>
          <w:sz w:val="23"/>
          <w:szCs w:val="23"/>
        </w:rPr>
        <w:t xml:space="preserve"> </w:t>
      </w:r>
      <w:r w:rsidRPr="00B66701">
        <w:rPr>
          <w:sz w:val="23"/>
          <w:szCs w:val="23"/>
        </w:rPr>
        <w:t xml:space="preserve">je vyznačena POD ŘÁDKEM odjezdů vlaků z přestupního bodu (údaje vyznačují odjezd návazného autobusu). </w:t>
      </w:r>
    </w:p>
    <w:p w14:paraId="617BDCED" w14:textId="77777777" w:rsidR="009671B1" w:rsidRDefault="009671B1" w:rsidP="009671B1">
      <w:pPr>
        <w:spacing w:before="0" w:after="0"/>
        <w:rPr>
          <w:b/>
          <w:szCs w:val="22"/>
        </w:rPr>
      </w:pPr>
    </w:p>
    <w:p w14:paraId="67D74EF4" w14:textId="77777777" w:rsidR="0037278F" w:rsidRPr="002336B3" w:rsidRDefault="0037278F" w:rsidP="009671B1">
      <w:pPr>
        <w:spacing w:before="0" w:after="0"/>
        <w:rPr>
          <w:b/>
          <w:sz w:val="24"/>
          <w:szCs w:val="24"/>
        </w:rPr>
      </w:pPr>
      <w:r w:rsidRPr="002336B3">
        <w:rPr>
          <w:b/>
          <w:szCs w:val="22"/>
        </w:rPr>
        <w:t>Čekací</w:t>
      </w:r>
      <w:r w:rsidRPr="002336B3">
        <w:rPr>
          <w:b/>
          <w:sz w:val="24"/>
          <w:szCs w:val="24"/>
        </w:rPr>
        <w:t xml:space="preserve"> doba</w:t>
      </w:r>
    </w:p>
    <w:p w14:paraId="49FCE532" w14:textId="77777777" w:rsidR="003712F2" w:rsidRPr="00B66701" w:rsidRDefault="003712F2" w:rsidP="003712F2">
      <w:pPr>
        <w:pStyle w:val="Default"/>
        <w:rPr>
          <w:sz w:val="23"/>
          <w:szCs w:val="23"/>
        </w:rPr>
      </w:pPr>
      <w:r w:rsidRPr="00B66701">
        <w:rPr>
          <w:sz w:val="23"/>
          <w:szCs w:val="23"/>
        </w:rPr>
        <w:t xml:space="preserve">Čekací doba je doba, po kterou navazující spoj vyčká na příjezd zpožděného přípojného spoje. Čekací doba stanovuje největší interval mezi pravidelným odjezdem návazného spoje a skutečným příjezdem zpožděného přípojného spoje, při kterém je návazný spoj ještě povinen čekat na zpožděný přípojný spoj. </w:t>
      </w:r>
    </w:p>
    <w:p w14:paraId="05F180FD" w14:textId="77777777" w:rsidR="003712F2" w:rsidRPr="00B66701" w:rsidRDefault="003712F2" w:rsidP="003712F2">
      <w:pPr>
        <w:pStyle w:val="Default"/>
        <w:rPr>
          <w:sz w:val="23"/>
          <w:szCs w:val="23"/>
        </w:rPr>
      </w:pPr>
      <w:r w:rsidRPr="00B66701">
        <w:rPr>
          <w:sz w:val="23"/>
          <w:szCs w:val="23"/>
        </w:rPr>
        <w:t xml:space="preserve">Mezi skutečným příjezdem zpožděného přípojného spoje a odjezdem návazného spoje musí být dodržena přestupní doba. </w:t>
      </w:r>
    </w:p>
    <w:p w14:paraId="1CEE2AE0" w14:textId="77777777" w:rsidR="003712F2" w:rsidRPr="00B66701" w:rsidRDefault="003712F2" w:rsidP="003712F2">
      <w:pPr>
        <w:pStyle w:val="Default"/>
        <w:rPr>
          <w:sz w:val="23"/>
          <w:szCs w:val="23"/>
        </w:rPr>
      </w:pPr>
      <w:r w:rsidRPr="00B66701">
        <w:rPr>
          <w:sz w:val="23"/>
          <w:szCs w:val="23"/>
        </w:rPr>
        <w:t xml:space="preserve">Čekací doba </w:t>
      </w:r>
      <w:r w:rsidRPr="00A61E38">
        <w:rPr>
          <w:bCs/>
          <w:sz w:val="23"/>
          <w:szCs w:val="23"/>
          <w:u w:val="single"/>
        </w:rPr>
        <w:t>nemusí být dodržena</w:t>
      </w:r>
      <w:r w:rsidRPr="00B66701">
        <w:rPr>
          <w:b/>
          <w:bCs/>
          <w:sz w:val="23"/>
          <w:szCs w:val="23"/>
        </w:rPr>
        <w:t xml:space="preserve"> </w:t>
      </w:r>
      <w:r w:rsidRPr="00B66701">
        <w:rPr>
          <w:sz w:val="23"/>
          <w:szCs w:val="23"/>
        </w:rPr>
        <w:t xml:space="preserve">pokud: </w:t>
      </w:r>
    </w:p>
    <w:p w14:paraId="77EF995B" w14:textId="77777777" w:rsidR="003712F2" w:rsidRPr="00D27A4B" w:rsidRDefault="00817407" w:rsidP="003712F2">
      <w:pPr>
        <w:pStyle w:val="Default"/>
        <w:rPr>
          <w:color w:val="auto"/>
          <w:sz w:val="20"/>
          <w:szCs w:val="20"/>
        </w:rPr>
      </w:pPr>
      <w:r>
        <w:rPr>
          <w:sz w:val="23"/>
          <w:szCs w:val="23"/>
        </w:rPr>
        <w:t xml:space="preserve">- </w:t>
      </w:r>
      <w:r w:rsidR="003712F2" w:rsidRPr="00B66701">
        <w:rPr>
          <w:sz w:val="23"/>
          <w:szCs w:val="23"/>
        </w:rPr>
        <w:t>výpravčí (</w:t>
      </w:r>
      <w:r w:rsidR="00DF26D0">
        <w:rPr>
          <w:sz w:val="23"/>
          <w:szCs w:val="23"/>
        </w:rPr>
        <w:t xml:space="preserve">dispečer CDP Přerov, </w:t>
      </w:r>
      <w:r w:rsidR="003712F2" w:rsidRPr="00B66701">
        <w:rPr>
          <w:sz w:val="23"/>
          <w:szCs w:val="23"/>
        </w:rPr>
        <w:t xml:space="preserve">řidič spoje jiného dopravce) obdrží informaci, že zpoždění </w:t>
      </w:r>
      <w:r w:rsidR="003712F2" w:rsidRPr="00D27A4B">
        <w:rPr>
          <w:sz w:val="23"/>
          <w:szCs w:val="23"/>
        </w:rPr>
        <w:t xml:space="preserve">přípojného spoje je </w:t>
      </w:r>
      <w:r w:rsidR="003712F2" w:rsidRPr="00D27A4B">
        <w:rPr>
          <w:color w:val="auto"/>
          <w:sz w:val="23"/>
          <w:szCs w:val="23"/>
        </w:rPr>
        <w:t xml:space="preserve">vyšší než </w:t>
      </w:r>
      <w:r w:rsidRPr="00D27A4B">
        <w:rPr>
          <w:color w:val="auto"/>
          <w:sz w:val="23"/>
          <w:szCs w:val="23"/>
        </w:rPr>
        <w:t>je možno pokrýt čekací dobou</w:t>
      </w:r>
      <w:r w:rsidR="0080288F" w:rsidRPr="00D27A4B">
        <w:rPr>
          <w:color w:val="auto"/>
          <w:sz w:val="23"/>
          <w:szCs w:val="23"/>
        </w:rPr>
        <w:t>,</w:t>
      </w:r>
    </w:p>
    <w:p w14:paraId="3DDB2AED" w14:textId="77777777" w:rsidR="003712F2" w:rsidRPr="00B66701" w:rsidRDefault="00817407" w:rsidP="003712F2">
      <w:pPr>
        <w:pStyle w:val="Default"/>
        <w:rPr>
          <w:sz w:val="23"/>
          <w:szCs w:val="23"/>
        </w:rPr>
      </w:pPr>
      <w:r w:rsidRPr="00D27A4B">
        <w:rPr>
          <w:sz w:val="23"/>
          <w:szCs w:val="23"/>
        </w:rPr>
        <w:t xml:space="preserve">- </w:t>
      </w:r>
      <w:r w:rsidR="003712F2" w:rsidRPr="00D27A4B">
        <w:rPr>
          <w:sz w:val="23"/>
          <w:szCs w:val="23"/>
        </w:rPr>
        <w:t>výpravčí (</w:t>
      </w:r>
      <w:r w:rsidR="00DF26D0" w:rsidRPr="00D27A4B">
        <w:rPr>
          <w:sz w:val="23"/>
          <w:szCs w:val="23"/>
        </w:rPr>
        <w:t>dispečer CDP Přerov</w:t>
      </w:r>
      <w:r w:rsidR="0080288F" w:rsidRPr="00D27A4B">
        <w:rPr>
          <w:sz w:val="23"/>
          <w:szCs w:val="23"/>
        </w:rPr>
        <w:t>,</w:t>
      </w:r>
      <w:r w:rsidR="00DF26D0" w:rsidRPr="00D27A4B">
        <w:rPr>
          <w:sz w:val="23"/>
          <w:szCs w:val="23"/>
        </w:rPr>
        <w:t xml:space="preserve"> </w:t>
      </w:r>
      <w:r w:rsidR="003712F2" w:rsidRPr="00D27A4B">
        <w:rPr>
          <w:sz w:val="23"/>
          <w:szCs w:val="23"/>
        </w:rPr>
        <w:t>řidič spoje jiného dopravce) obdrží informaci, že se v</w:t>
      </w:r>
      <w:r w:rsidR="003712F2" w:rsidRPr="00B66701">
        <w:rPr>
          <w:sz w:val="23"/>
          <w:szCs w:val="23"/>
        </w:rPr>
        <w:t xml:space="preserve"> přípojném spoji nenachází žádný přestupující cestující. </w:t>
      </w:r>
    </w:p>
    <w:p w14:paraId="1C0A8B1C" w14:textId="77777777" w:rsidR="003712F2" w:rsidRPr="00B66701" w:rsidRDefault="003712F2" w:rsidP="003712F2">
      <w:pPr>
        <w:pStyle w:val="Default"/>
        <w:rPr>
          <w:sz w:val="23"/>
          <w:szCs w:val="23"/>
        </w:rPr>
      </w:pPr>
    </w:p>
    <w:p w14:paraId="5B876FD0" w14:textId="77777777" w:rsidR="003712F2" w:rsidRDefault="003712F2" w:rsidP="003712F2">
      <w:pPr>
        <w:spacing w:before="0" w:after="0"/>
        <w:rPr>
          <w:sz w:val="23"/>
          <w:szCs w:val="23"/>
        </w:rPr>
      </w:pPr>
      <w:r w:rsidRPr="00A61E38">
        <w:rPr>
          <w:bCs/>
          <w:sz w:val="23"/>
          <w:szCs w:val="23"/>
          <w:u w:val="single"/>
        </w:rPr>
        <w:t>Nejvyšší přípustné zpoždění návazného spoje</w:t>
      </w:r>
      <w:r w:rsidRPr="00B66701">
        <w:rPr>
          <w:b/>
          <w:bCs/>
          <w:sz w:val="23"/>
          <w:szCs w:val="23"/>
        </w:rPr>
        <w:t xml:space="preserve"> </w:t>
      </w:r>
      <w:r w:rsidRPr="00B66701">
        <w:rPr>
          <w:sz w:val="23"/>
          <w:szCs w:val="23"/>
        </w:rPr>
        <w:t>(není-li operativně nařízen opožděný odjezd návazného spoje) je dáno součtem čekací a přestupní doby.</w:t>
      </w:r>
    </w:p>
    <w:p w14:paraId="75D952B4" w14:textId="77777777" w:rsidR="00B66701" w:rsidRPr="002336B3" w:rsidRDefault="00B66701" w:rsidP="00B66701">
      <w:pPr>
        <w:spacing w:after="0"/>
        <w:rPr>
          <w:szCs w:val="22"/>
        </w:rPr>
      </w:pPr>
      <w:r w:rsidRPr="002336B3">
        <w:rPr>
          <w:szCs w:val="22"/>
        </w:rPr>
        <w:t xml:space="preserve">V odůvodněných výjimečných případech může dispečer </w:t>
      </w:r>
      <w:r w:rsidR="007C4D63">
        <w:rPr>
          <w:szCs w:val="22"/>
        </w:rPr>
        <w:t xml:space="preserve">železničního dopravce </w:t>
      </w:r>
      <w:r w:rsidRPr="002336B3">
        <w:rPr>
          <w:szCs w:val="22"/>
        </w:rPr>
        <w:t xml:space="preserve">rozhodnout o čekání vlaku odlišně od pomůcky „Garance </w:t>
      </w:r>
      <w:r>
        <w:rPr>
          <w:szCs w:val="22"/>
        </w:rPr>
        <w:t>návazností“.</w:t>
      </w:r>
    </w:p>
    <w:p w14:paraId="2D46C2EC" w14:textId="77777777" w:rsidR="00B66701" w:rsidRPr="002336B3" w:rsidRDefault="00B66701" w:rsidP="00B66701">
      <w:pPr>
        <w:spacing w:after="0"/>
        <w:rPr>
          <w:dstrike/>
          <w:szCs w:val="22"/>
        </w:rPr>
      </w:pPr>
      <w:r w:rsidRPr="002336B3">
        <w:rPr>
          <w:szCs w:val="22"/>
        </w:rPr>
        <w:t>Obdobně může Centrální dispečink IDS JMK (dále jen CED) (event. dispečink DPMB) v odůvodněných případech rozhodnout o event. prodloužení ček.</w:t>
      </w:r>
      <w:r w:rsidR="0080288F">
        <w:rPr>
          <w:szCs w:val="22"/>
        </w:rPr>
        <w:t xml:space="preserve"> </w:t>
      </w:r>
      <w:r w:rsidRPr="002336B3">
        <w:rPr>
          <w:szCs w:val="22"/>
        </w:rPr>
        <w:t>doby autobusu v mezích limitovaných dalšími technologickými souvislostmi (další přípoje, obrat vozu).</w:t>
      </w:r>
    </w:p>
    <w:p w14:paraId="0EB09135" w14:textId="77777777" w:rsidR="008F6CC0" w:rsidRDefault="008F6CC0" w:rsidP="0037278F">
      <w:pPr>
        <w:rPr>
          <w:b/>
          <w:szCs w:val="22"/>
        </w:rPr>
      </w:pPr>
    </w:p>
    <w:p w14:paraId="26BF5DF2" w14:textId="77777777" w:rsidR="0037278F" w:rsidRPr="002336B3" w:rsidRDefault="0037278F" w:rsidP="0037278F">
      <w:pPr>
        <w:rPr>
          <w:b/>
          <w:szCs w:val="22"/>
        </w:rPr>
      </w:pPr>
      <w:r w:rsidRPr="002336B3">
        <w:rPr>
          <w:b/>
          <w:szCs w:val="22"/>
        </w:rPr>
        <w:t>Přestupní doba</w:t>
      </w:r>
    </w:p>
    <w:p w14:paraId="1683CF87" w14:textId="77777777" w:rsidR="0037278F" w:rsidRPr="002336B3" w:rsidRDefault="0037278F" w:rsidP="008F6CC0">
      <w:pPr>
        <w:spacing w:after="60"/>
        <w:rPr>
          <w:szCs w:val="22"/>
        </w:rPr>
      </w:pPr>
      <w:r w:rsidRPr="002336B3">
        <w:rPr>
          <w:szCs w:val="22"/>
        </w:rPr>
        <w:t>Přestupní doba je minimální doba nutná k bezpečnému přestupu cestujících v daném přestupním bodu.  Vlaky a aut. spoje, u nichž je interval mezi příjezdem a odjezdem kratší než přestupní doba, se nepovažují za přípoje a netýkají se jich tudíž další opatření pomůcky „Garance návazností“.  Přestupní doby v jednotlivých přestupních bodech IDS JMK jsou stanoveny přílohou č. 2.</w:t>
      </w:r>
    </w:p>
    <w:p w14:paraId="59BD33E0" w14:textId="77777777" w:rsidR="003712F2" w:rsidRPr="002336B3" w:rsidRDefault="003712F2" w:rsidP="003712F2">
      <w:pPr>
        <w:spacing w:before="0" w:after="0"/>
        <w:rPr>
          <w:b/>
        </w:rPr>
      </w:pPr>
    </w:p>
    <w:p w14:paraId="4A7BFD4E" w14:textId="77777777" w:rsidR="0037278F" w:rsidRPr="002336B3" w:rsidRDefault="0037278F" w:rsidP="0037278F">
      <w:pPr>
        <w:spacing w:before="0" w:after="0"/>
        <w:rPr>
          <w:b/>
        </w:rPr>
      </w:pPr>
      <w:r w:rsidRPr="002336B3">
        <w:rPr>
          <w:b/>
        </w:rPr>
        <w:t>Dispečerské řízení provozu autobusů spočívá zejména v:</w:t>
      </w:r>
    </w:p>
    <w:p w14:paraId="11B16684" w14:textId="77777777" w:rsidR="0037278F" w:rsidRPr="002336B3" w:rsidRDefault="0037278F" w:rsidP="0037278F">
      <w:pPr>
        <w:spacing w:before="0" w:after="0"/>
        <w:rPr>
          <w:b/>
        </w:rPr>
      </w:pPr>
    </w:p>
    <w:p w14:paraId="5DB68CE0" w14:textId="77777777" w:rsidR="00E14EFD" w:rsidRPr="00D521A7" w:rsidRDefault="0037278F" w:rsidP="00F72CCF">
      <w:pPr>
        <w:numPr>
          <w:ilvl w:val="0"/>
          <w:numId w:val="7"/>
        </w:numPr>
        <w:spacing w:before="0" w:after="0"/>
      </w:pPr>
      <w:r w:rsidRPr="002336B3">
        <w:t xml:space="preserve">předání informace </w:t>
      </w:r>
      <w:r w:rsidR="00E14EFD">
        <w:t xml:space="preserve">strojvedoucím / </w:t>
      </w:r>
      <w:r w:rsidRPr="002336B3">
        <w:t xml:space="preserve">řidičům o zpoždění přípojů, stanovení čekání či nečekání na zpožděný přípoj dle inverzních přípojových řádků. V případech uvedených v článku čekací doba možnost zkrácení či prodloužení čekací doby. Nestanoví-li </w:t>
      </w:r>
      <w:r w:rsidRPr="00D521A7">
        <w:t xml:space="preserve">dispečer </w:t>
      </w:r>
      <w:r w:rsidR="00E14EFD" w:rsidRPr="00D521A7">
        <w:t xml:space="preserve">jinak, postupuje strojvedoucí / řidič dle pokynů automaticky generovaných </w:t>
      </w:r>
      <w:r w:rsidR="00E14EFD" w:rsidRPr="002967E4">
        <w:t>systém</w:t>
      </w:r>
      <w:r w:rsidR="00E14EFD" w:rsidRPr="002D6823">
        <w:t xml:space="preserve">em </w:t>
      </w:r>
      <w:r w:rsidR="00E13F03" w:rsidRPr="002D6823">
        <w:t>CED</w:t>
      </w:r>
      <w:r w:rsidR="004919F5" w:rsidRPr="006542BB">
        <w:t>R</w:t>
      </w:r>
      <w:r w:rsidR="00E13F03" w:rsidRPr="006542BB">
        <w:t>IS</w:t>
      </w:r>
      <w:r w:rsidR="00E14EFD" w:rsidRPr="006542BB">
        <w:t xml:space="preserve">. </w:t>
      </w:r>
      <w:r w:rsidR="00E14EFD" w:rsidRPr="00A40F15">
        <w:t>v případě čekání vlaku na bus má dispečer Správy železnic možnost žádost (obvykle automatick</w:t>
      </w:r>
      <w:r w:rsidR="00FE3E08" w:rsidRPr="00A40F15">
        <w:t>y generovanou systémem</w:t>
      </w:r>
      <w:r w:rsidR="00E14EFD" w:rsidRPr="00A40F15">
        <w:t xml:space="preserve"> </w:t>
      </w:r>
      <w:r w:rsidR="00E13F03" w:rsidRPr="00A40F15">
        <w:t>CED</w:t>
      </w:r>
      <w:r w:rsidR="004919F5" w:rsidRPr="00A40F15">
        <w:t>R</w:t>
      </w:r>
      <w:r w:rsidR="00E13F03" w:rsidRPr="00A40F15">
        <w:t>IS</w:t>
      </w:r>
      <w:r w:rsidR="00E14EFD" w:rsidRPr="00A40F15">
        <w:t xml:space="preserve">) o čekání vlaku </w:t>
      </w:r>
      <w:r w:rsidR="00FE3E08" w:rsidRPr="00A40F15">
        <w:t>ve stanoveném časovém intervalu zamítnout</w:t>
      </w:r>
      <w:r w:rsidR="0080288F" w:rsidRPr="00D521A7">
        <w:t>,</w:t>
      </w:r>
    </w:p>
    <w:p w14:paraId="3F474CAF" w14:textId="77777777" w:rsidR="0037278F" w:rsidRPr="00D521A7" w:rsidRDefault="0037278F" w:rsidP="00F72CCF">
      <w:pPr>
        <w:numPr>
          <w:ilvl w:val="0"/>
          <w:numId w:val="7"/>
        </w:numPr>
        <w:spacing w:before="0" w:after="0"/>
        <w:rPr>
          <w:dstrike/>
          <w:szCs w:val="22"/>
        </w:rPr>
      </w:pPr>
      <w:r w:rsidRPr="00D521A7">
        <w:t>zpoždění odjezdu spoje z důvodů zpoždění negarantovaného přípoje</w:t>
      </w:r>
      <w:r w:rsidR="0080288F" w:rsidRPr="00D521A7">
        <w:t>,</w:t>
      </w:r>
      <w:r w:rsidRPr="00D521A7">
        <w:t xml:space="preserve"> </w:t>
      </w:r>
    </w:p>
    <w:p w14:paraId="2D55B137" w14:textId="77777777" w:rsidR="0037278F" w:rsidRPr="00D521A7" w:rsidRDefault="00FE3E08" w:rsidP="0037278F">
      <w:pPr>
        <w:numPr>
          <w:ilvl w:val="0"/>
          <w:numId w:val="7"/>
        </w:numPr>
        <w:spacing w:before="0" w:after="0"/>
      </w:pPr>
      <w:r w:rsidRPr="00D521A7">
        <w:t>vzájemné</w:t>
      </w:r>
      <w:r w:rsidR="0080288F" w:rsidRPr="00D521A7">
        <w:t>m</w:t>
      </w:r>
      <w:r w:rsidRPr="00D521A7">
        <w:t xml:space="preserve"> </w:t>
      </w:r>
      <w:r w:rsidR="0037278F" w:rsidRPr="00D521A7">
        <w:t xml:space="preserve">informování </w:t>
      </w:r>
      <w:r w:rsidRPr="00D521A7">
        <w:t xml:space="preserve">s dispečerem dopravce / </w:t>
      </w:r>
      <w:r w:rsidR="0037278F" w:rsidRPr="00D521A7">
        <w:t>řidiče</w:t>
      </w:r>
      <w:r w:rsidRPr="00D521A7">
        <w:t>m</w:t>
      </w:r>
      <w:r w:rsidR="0037278F" w:rsidRPr="00D521A7">
        <w:t xml:space="preserve"> při mimořádnostech v dopravě o dopravní situaci, např. při neprůjezdnosti komunikace včetně určení objízdné trasy</w:t>
      </w:r>
      <w:r w:rsidR="0080288F" w:rsidRPr="00D521A7">
        <w:t>,</w:t>
      </w:r>
      <w:r w:rsidR="0037278F" w:rsidRPr="00D521A7">
        <w:t xml:space="preserve"> </w:t>
      </w:r>
    </w:p>
    <w:p w14:paraId="4B7C4413" w14:textId="77777777" w:rsidR="0037278F" w:rsidRPr="00D521A7" w:rsidRDefault="0037278F" w:rsidP="0037278F">
      <w:pPr>
        <w:numPr>
          <w:ilvl w:val="0"/>
          <w:numId w:val="7"/>
        </w:numPr>
        <w:spacing w:before="0" w:after="0"/>
      </w:pPr>
      <w:r w:rsidRPr="00D521A7">
        <w:t>řešení technologických souvislostí provozu ve spolupráci s dispečinky dopravců</w:t>
      </w:r>
      <w:r w:rsidR="0080288F" w:rsidRPr="00D521A7">
        <w:t>.</w:t>
      </w:r>
    </w:p>
    <w:p w14:paraId="794C7679" w14:textId="77777777" w:rsidR="0037278F" w:rsidRPr="002336B3" w:rsidRDefault="0037278F" w:rsidP="0037278F">
      <w:pPr>
        <w:spacing w:before="0" w:after="0"/>
      </w:pPr>
    </w:p>
    <w:p w14:paraId="0569FD8A" w14:textId="77777777" w:rsidR="0037278F" w:rsidRPr="002336B3" w:rsidRDefault="0037278F" w:rsidP="00230EE1">
      <w:pPr>
        <w:spacing w:before="0"/>
        <w:rPr>
          <w:b/>
        </w:rPr>
      </w:pPr>
      <w:r w:rsidRPr="002336B3">
        <w:rPr>
          <w:b/>
        </w:rPr>
        <w:t>Spojení mezi jednotlivými pracovníky</w:t>
      </w:r>
    </w:p>
    <w:p w14:paraId="4E305B18" w14:textId="77777777" w:rsidR="0095427D" w:rsidRPr="00EA0A91" w:rsidRDefault="0095427D" w:rsidP="00230EE1">
      <w:pPr>
        <w:pStyle w:val="Default"/>
        <w:spacing w:after="120"/>
        <w:rPr>
          <w:color w:val="auto"/>
          <w:sz w:val="23"/>
          <w:szCs w:val="23"/>
        </w:rPr>
      </w:pPr>
      <w:r w:rsidRPr="00A61E38">
        <w:rPr>
          <w:sz w:val="23"/>
          <w:szCs w:val="23"/>
        </w:rPr>
        <w:t xml:space="preserve">Základní podmínkou pro zabezpečování řízení přestupních návazností je </w:t>
      </w:r>
      <w:r w:rsidRPr="00A61E38">
        <w:rPr>
          <w:bCs/>
          <w:sz w:val="23"/>
          <w:szCs w:val="23"/>
          <w:u w:val="single"/>
        </w:rPr>
        <w:t xml:space="preserve">informace o </w:t>
      </w:r>
      <w:r w:rsidRPr="00EA0A91">
        <w:rPr>
          <w:bCs/>
          <w:color w:val="auto"/>
          <w:sz w:val="23"/>
          <w:szCs w:val="23"/>
          <w:u w:val="single"/>
        </w:rPr>
        <w:t>aktuální poloze vlaku</w:t>
      </w:r>
      <w:r w:rsidRPr="00EA0A91">
        <w:rPr>
          <w:color w:val="auto"/>
          <w:sz w:val="23"/>
          <w:szCs w:val="23"/>
          <w:u w:val="single"/>
        </w:rPr>
        <w:t>.</w:t>
      </w:r>
      <w:r w:rsidRPr="00EA0A91">
        <w:rPr>
          <w:color w:val="auto"/>
          <w:sz w:val="23"/>
          <w:szCs w:val="23"/>
        </w:rPr>
        <w:t xml:space="preserve"> </w:t>
      </w:r>
      <w:r w:rsidR="00863F98" w:rsidRPr="00EA0A91">
        <w:rPr>
          <w:color w:val="auto"/>
          <w:sz w:val="23"/>
          <w:szCs w:val="23"/>
        </w:rPr>
        <w:t xml:space="preserve">Informace o aktuální poloze vlaku poskytuje provozovatel dráhy </w:t>
      </w:r>
      <w:r w:rsidR="00C24EA4">
        <w:rPr>
          <w:color w:val="auto"/>
          <w:sz w:val="23"/>
          <w:szCs w:val="23"/>
        </w:rPr>
        <w:t xml:space="preserve">žel. </w:t>
      </w:r>
      <w:r w:rsidR="002F6F43" w:rsidRPr="00EA0A91">
        <w:rPr>
          <w:color w:val="auto"/>
          <w:sz w:val="23"/>
          <w:szCs w:val="23"/>
        </w:rPr>
        <w:t xml:space="preserve">dopravci automaticky ze svého informačního systému a ten dále </w:t>
      </w:r>
      <w:r w:rsidR="00863F98" w:rsidRPr="00EA0A91">
        <w:rPr>
          <w:color w:val="auto"/>
          <w:sz w:val="23"/>
          <w:szCs w:val="23"/>
        </w:rPr>
        <w:t xml:space="preserve">dispečinku CED IDS JMK. </w:t>
      </w:r>
      <w:r w:rsidRPr="00EA0A91">
        <w:rPr>
          <w:color w:val="auto"/>
          <w:sz w:val="23"/>
          <w:szCs w:val="23"/>
        </w:rPr>
        <w:t xml:space="preserve">Za včasné a správné podání informace o </w:t>
      </w:r>
      <w:r w:rsidR="00863F98" w:rsidRPr="00EA0A91">
        <w:rPr>
          <w:color w:val="auto"/>
          <w:sz w:val="23"/>
          <w:szCs w:val="23"/>
        </w:rPr>
        <w:t xml:space="preserve">okamžité změně dopravní situace </w:t>
      </w:r>
      <w:r w:rsidRPr="00EA0A91">
        <w:rPr>
          <w:color w:val="auto"/>
          <w:sz w:val="23"/>
          <w:szCs w:val="23"/>
        </w:rPr>
        <w:t>odpovídá výpravčí</w:t>
      </w:r>
      <w:r w:rsidR="00FE3E08">
        <w:rPr>
          <w:color w:val="auto"/>
          <w:sz w:val="23"/>
          <w:szCs w:val="23"/>
        </w:rPr>
        <w:t xml:space="preserve"> (dispečer CDP Přerov)</w:t>
      </w:r>
      <w:r w:rsidRPr="00EA0A91">
        <w:rPr>
          <w:color w:val="auto"/>
          <w:sz w:val="23"/>
          <w:szCs w:val="23"/>
        </w:rPr>
        <w:t xml:space="preserve">. </w:t>
      </w:r>
    </w:p>
    <w:p w14:paraId="302377E5" w14:textId="77777777" w:rsidR="0095427D" w:rsidRPr="00EA0A91" w:rsidRDefault="0095427D" w:rsidP="0095427D">
      <w:pPr>
        <w:pStyle w:val="Default"/>
        <w:rPr>
          <w:color w:val="auto"/>
          <w:sz w:val="23"/>
          <w:szCs w:val="23"/>
        </w:rPr>
      </w:pPr>
      <w:r w:rsidRPr="00EA0A91">
        <w:rPr>
          <w:bCs/>
          <w:color w:val="auto"/>
          <w:sz w:val="23"/>
          <w:szCs w:val="23"/>
          <w:u w:val="single"/>
        </w:rPr>
        <w:t>Komunikace</w:t>
      </w:r>
      <w:r w:rsidRPr="00EA0A91">
        <w:rPr>
          <w:b/>
          <w:bCs/>
          <w:color w:val="auto"/>
          <w:sz w:val="23"/>
          <w:szCs w:val="23"/>
        </w:rPr>
        <w:t xml:space="preserve"> </w:t>
      </w:r>
      <w:r w:rsidRPr="00EA0A91">
        <w:rPr>
          <w:color w:val="auto"/>
          <w:sz w:val="23"/>
          <w:szCs w:val="23"/>
        </w:rPr>
        <w:t xml:space="preserve">při zabezpečování přestupních návazností probíhá po linii: </w:t>
      </w:r>
    </w:p>
    <w:p w14:paraId="5BBB4D4D" w14:textId="77777777" w:rsidR="0095427D" w:rsidRPr="00EA0A91" w:rsidRDefault="0095427D" w:rsidP="0095427D">
      <w:pPr>
        <w:pStyle w:val="Default"/>
        <w:rPr>
          <w:color w:val="auto"/>
          <w:sz w:val="23"/>
          <w:szCs w:val="23"/>
          <w:u w:val="single"/>
        </w:rPr>
      </w:pPr>
      <w:r w:rsidRPr="00EA0A91">
        <w:rPr>
          <w:bCs/>
          <w:color w:val="auto"/>
          <w:sz w:val="23"/>
          <w:szCs w:val="23"/>
          <w:u w:val="single"/>
        </w:rPr>
        <w:t xml:space="preserve">výpravčí ↔ dispečer </w:t>
      </w:r>
      <w:r w:rsidR="00863F98" w:rsidRPr="00EA0A91">
        <w:rPr>
          <w:bCs/>
          <w:color w:val="auto"/>
          <w:sz w:val="23"/>
          <w:szCs w:val="23"/>
          <w:u w:val="single"/>
        </w:rPr>
        <w:t>provozovatele dráhy</w:t>
      </w:r>
      <w:r w:rsidRPr="00EA0A91">
        <w:rPr>
          <w:bCs/>
          <w:color w:val="auto"/>
          <w:sz w:val="23"/>
          <w:szCs w:val="23"/>
          <w:u w:val="single"/>
        </w:rPr>
        <w:t xml:space="preserve"> ↔ dispečer CED (DPMB). </w:t>
      </w:r>
    </w:p>
    <w:p w14:paraId="3B917D42" w14:textId="77777777" w:rsidR="0095427D" w:rsidRPr="00EA0A91" w:rsidRDefault="0095427D" w:rsidP="0095427D">
      <w:pPr>
        <w:pStyle w:val="Default"/>
        <w:rPr>
          <w:color w:val="auto"/>
          <w:sz w:val="23"/>
          <w:szCs w:val="23"/>
        </w:rPr>
      </w:pPr>
      <w:r w:rsidRPr="00EA0A91">
        <w:rPr>
          <w:color w:val="auto"/>
          <w:sz w:val="23"/>
          <w:szCs w:val="23"/>
        </w:rPr>
        <w:t xml:space="preserve">V případě nutnosti překročit stanovené čekací doby lze postupovat dle </w:t>
      </w:r>
      <w:r w:rsidR="00B50873" w:rsidRPr="00EA0A91">
        <w:rPr>
          <w:color w:val="auto"/>
          <w:sz w:val="23"/>
          <w:szCs w:val="23"/>
        </w:rPr>
        <w:t>Prováděcího nařízení k předpisu pro operativní řízení provozu D7 část A.</w:t>
      </w:r>
    </w:p>
    <w:p w14:paraId="577F113C" w14:textId="77777777" w:rsidR="0095427D" w:rsidRPr="00EA0A91" w:rsidRDefault="0095427D" w:rsidP="0095427D">
      <w:pPr>
        <w:pStyle w:val="Default"/>
        <w:rPr>
          <w:color w:val="auto"/>
          <w:sz w:val="23"/>
          <w:szCs w:val="23"/>
        </w:rPr>
      </w:pPr>
      <w:r w:rsidRPr="00EA0A91">
        <w:rPr>
          <w:color w:val="auto"/>
          <w:sz w:val="23"/>
          <w:szCs w:val="23"/>
        </w:rPr>
        <w:t xml:space="preserve">Výpravčí </w:t>
      </w:r>
      <w:r w:rsidR="00FE3E08">
        <w:rPr>
          <w:color w:val="auto"/>
          <w:sz w:val="23"/>
          <w:szCs w:val="23"/>
        </w:rPr>
        <w:t xml:space="preserve">(dispečer CDP Přerov) </w:t>
      </w:r>
      <w:r w:rsidRPr="00EA0A91">
        <w:rPr>
          <w:color w:val="auto"/>
          <w:sz w:val="23"/>
          <w:szCs w:val="23"/>
        </w:rPr>
        <w:t>při zajištění přestupních návazností udílí pokyny:</w:t>
      </w:r>
    </w:p>
    <w:p w14:paraId="40C516D8" w14:textId="77777777" w:rsidR="0095427D" w:rsidRPr="00EA0A91" w:rsidRDefault="00863F98" w:rsidP="0095427D">
      <w:pPr>
        <w:pStyle w:val="Default"/>
        <w:rPr>
          <w:color w:val="auto"/>
          <w:sz w:val="23"/>
          <w:szCs w:val="23"/>
        </w:rPr>
      </w:pPr>
      <w:r w:rsidRPr="00EA0A91">
        <w:rPr>
          <w:color w:val="auto"/>
          <w:sz w:val="23"/>
          <w:szCs w:val="23"/>
        </w:rPr>
        <w:t>-</w:t>
      </w:r>
      <w:r w:rsidR="0095427D" w:rsidRPr="00EA0A91">
        <w:rPr>
          <w:color w:val="auto"/>
          <w:sz w:val="23"/>
          <w:szCs w:val="23"/>
        </w:rPr>
        <w:t xml:space="preserve"> určenému zaměstnanci v ŽST, je-li aktivován, </w:t>
      </w:r>
    </w:p>
    <w:p w14:paraId="640A3375" w14:textId="77777777" w:rsidR="0095427D" w:rsidRPr="00EA0A91" w:rsidRDefault="00863F98" w:rsidP="00230EE1">
      <w:pPr>
        <w:pStyle w:val="Default"/>
        <w:spacing w:after="120"/>
        <w:rPr>
          <w:color w:val="auto"/>
          <w:sz w:val="23"/>
          <w:szCs w:val="23"/>
        </w:rPr>
      </w:pPr>
      <w:r w:rsidRPr="00EA0A91">
        <w:rPr>
          <w:color w:val="auto"/>
          <w:sz w:val="23"/>
          <w:szCs w:val="23"/>
        </w:rPr>
        <w:t xml:space="preserve">- </w:t>
      </w:r>
      <w:r w:rsidR="0095427D" w:rsidRPr="00EA0A91">
        <w:rPr>
          <w:color w:val="auto"/>
          <w:sz w:val="23"/>
          <w:szCs w:val="23"/>
        </w:rPr>
        <w:t xml:space="preserve">zaměstnancům doprovodu vlaku. </w:t>
      </w:r>
    </w:p>
    <w:p w14:paraId="76650B48" w14:textId="77777777" w:rsidR="0095427D" w:rsidRPr="00EA0A91" w:rsidRDefault="0095427D" w:rsidP="0095427D">
      <w:pPr>
        <w:pStyle w:val="Default"/>
        <w:rPr>
          <w:color w:val="auto"/>
          <w:sz w:val="23"/>
          <w:szCs w:val="23"/>
        </w:rPr>
      </w:pPr>
      <w:r w:rsidRPr="00EA0A91">
        <w:rPr>
          <w:bCs/>
          <w:color w:val="auto"/>
          <w:sz w:val="23"/>
          <w:szCs w:val="23"/>
          <w:u w:val="single"/>
        </w:rPr>
        <w:t>Zpráva o čekání vlaku</w:t>
      </w:r>
      <w:r w:rsidRPr="00EA0A91">
        <w:rPr>
          <w:b/>
          <w:bCs/>
          <w:color w:val="auto"/>
          <w:sz w:val="23"/>
          <w:szCs w:val="23"/>
        </w:rPr>
        <w:t xml:space="preserve"> </w:t>
      </w:r>
      <w:r w:rsidRPr="00EA0A91">
        <w:rPr>
          <w:color w:val="auto"/>
          <w:sz w:val="23"/>
          <w:szCs w:val="23"/>
        </w:rPr>
        <w:t xml:space="preserve">je informace automaticky vygenerovaná systémem </w:t>
      </w:r>
      <w:r w:rsidR="00E13F03">
        <w:rPr>
          <w:color w:val="auto"/>
          <w:sz w:val="23"/>
          <w:szCs w:val="23"/>
        </w:rPr>
        <w:t>CED</w:t>
      </w:r>
      <w:r w:rsidR="004919F5">
        <w:rPr>
          <w:color w:val="auto"/>
          <w:sz w:val="23"/>
          <w:szCs w:val="23"/>
        </w:rPr>
        <w:t>R</w:t>
      </w:r>
      <w:r w:rsidR="00E13F03">
        <w:rPr>
          <w:color w:val="auto"/>
          <w:sz w:val="23"/>
          <w:szCs w:val="23"/>
        </w:rPr>
        <w:t>IS</w:t>
      </w:r>
      <w:r w:rsidRPr="00EA0A91">
        <w:rPr>
          <w:color w:val="auto"/>
          <w:sz w:val="23"/>
          <w:szCs w:val="23"/>
        </w:rPr>
        <w:t xml:space="preserve"> </w:t>
      </w:r>
      <w:r w:rsidR="00863F98" w:rsidRPr="00EA0A91">
        <w:rPr>
          <w:color w:val="auto"/>
          <w:sz w:val="23"/>
          <w:szCs w:val="23"/>
        </w:rPr>
        <w:t xml:space="preserve">a přes dispečink </w:t>
      </w:r>
      <w:r w:rsidR="004B1DDC">
        <w:rPr>
          <w:color w:val="auto"/>
          <w:sz w:val="23"/>
          <w:szCs w:val="23"/>
        </w:rPr>
        <w:t xml:space="preserve">provozovatele dráhy </w:t>
      </w:r>
      <w:r w:rsidR="00863F98" w:rsidRPr="00EA0A91">
        <w:rPr>
          <w:color w:val="auto"/>
          <w:sz w:val="23"/>
          <w:szCs w:val="23"/>
        </w:rPr>
        <w:t xml:space="preserve">zaslána </w:t>
      </w:r>
      <w:r w:rsidRPr="00EA0A91">
        <w:rPr>
          <w:color w:val="auto"/>
          <w:sz w:val="23"/>
          <w:szCs w:val="23"/>
        </w:rPr>
        <w:t>výpravčímu konkrétní stanice.</w:t>
      </w:r>
      <w:r w:rsidR="00B87CEF">
        <w:rPr>
          <w:color w:val="auto"/>
          <w:sz w:val="23"/>
          <w:szCs w:val="23"/>
        </w:rPr>
        <w:t xml:space="preserve"> Dispečink žel. dopravce obdrží automaticky generovanou zprávu na vědomí.</w:t>
      </w:r>
      <w:r w:rsidRPr="00EA0A91">
        <w:rPr>
          <w:color w:val="auto"/>
          <w:sz w:val="23"/>
          <w:szCs w:val="23"/>
        </w:rPr>
        <w:t xml:space="preserve"> </w:t>
      </w:r>
    </w:p>
    <w:p w14:paraId="1D6ECC0F" w14:textId="77777777" w:rsidR="0095427D" w:rsidRPr="00A61E38" w:rsidRDefault="0095427D" w:rsidP="0095427D">
      <w:pPr>
        <w:pStyle w:val="Default"/>
        <w:rPr>
          <w:sz w:val="23"/>
          <w:szCs w:val="23"/>
        </w:rPr>
      </w:pPr>
      <w:r w:rsidRPr="00A61E38">
        <w:rPr>
          <w:sz w:val="23"/>
          <w:szCs w:val="23"/>
        </w:rPr>
        <w:t xml:space="preserve">Výpravčí požadavek – zprávu o čekání vlaku – obdrží do Provozní aplikace řízení provozu </w:t>
      </w:r>
      <w:r w:rsidRPr="00D521A7">
        <w:rPr>
          <w:sz w:val="23"/>
          <w:szCs w:val="23"/>
        </w:rPr>
        <w:t>(EDD, GTN</w:t>
      </w:r>
      <w:r w:rsidR="0077047A" w:rsidRPr="00D521A7">
        <w:rPr>
          <w:sz w:val="23"/>
          <w:szCs w:val="23"/>
        </w:rPr>
        <w:t>, GRADO</w:t>
      </w:r>
      <w:r w:rsidRPr="00D521A7">
        <w:rPr>
          <w:sz w:val="23"/>
          <w:szCs w:val="23"/>
        </w:rPr>
        <w:t xml:space="preserve">), ve které je vedena dopravní dokumentace </w:t>
      </w:r>
      <w:r w:rsidRPr="00D521A7">
        <w:rPr>
          <w:i/>
          <w:iCs/>
          <w:sz w:val="23"/>
          <w:szCs w:val="23"/>
        </w:rPr>
        <w:t>(dále jen PA-ŘP)</w:t>
      </w:r>
      <w:r w:rsidRPr="00D521A7">
        <w:rPr>
          <w:sz w:val="23"/>
          <w:szCs w:val="23"/>
        </w:rPr>
        <w:t>.</w:t>
      </w:r>
      <w:r w:rsidRPr="00A61E38">
        <w:rPr>
          <w:sz w:val="23"/>
          <w:szCs w:val="23"/>
        </w:rPr>
        <w:t xml:space="preserve"> </w:t>
      </w:r>
    </w:p>
    <w:p w14:paraId="3E971B83" w14:textId="77777777" w:rsidR="0095427D" w:rsidRPr="00A61E38" w:rsidRDefault="0095427D" w:rsidP="0095427D">
      <w:pPr>
        <w:pStyle w:val="Default"/>
        <w:rPr>
          <w:sz w:val="23"/>
          <w:szCs w:val="23"/>
        </w:rPr>
      </w:pPr>
      <w:r w:rsidRPr="00A61E38">
        <w:rPr>
          <w:sz w:val="23"/>
          <w:szCs w:val="23"/>
        </w:rPr>
        <w:t>Ve zprávě je uveden čas do kdy má příslušný vlak v uvedeném přestupním bodě čekat, včetně uvedení důvodu žádosti a případné vyjádření dispečera</w:t>
      </w:r>
      <w:r w:rsidR="00B87CEF">
        <w:rPr>
          <w:sz w:val="23"/>
          <w:szCs w:val="23"/>
        </w:rPr>
        <w:t xml:space="preserve"> </w:t>
      </w:r>
      <w:r w:rsidR="00B87CEF">
        <w:rPr>
          <w:color w:val="auto"/>
          <w:sz w:val="23"/>
          <w:szCs w:val="23"/>
        </w:rPr>
        <w:t>provozovatele dráhy</w:t>
      </w:r>
      <w:r w:rsidRPr="00A61E38">
        <w:rPr>
          <w:sz w:val="23"/>
          <w:szCs w:val="23"/>
        </w:rPr>
        <w:t xml:space="preserve">. </w:t>
      </w:r>
    </w:p>
    <w:p w14:paraId="4607560B" w14:textId="77777777" w:rsidR="0095427D" w:rsidRPr="00EA0A91" w:rsidRDefault="0095427D" w:rsidP="008F6CC0">
      <w:pPr>
        <w:pStyle w:val="Default"/>
        <w:spacing w:before="120"/>
        <w:rPr>
          <w:color w:val="auto"/>
          <w:sz w:val="22"/>
          <w:szCs w:val="22"/>
        </w:rPr>
      </w:pPr>
      <w:r w:rsidRPr="00EA0A91">
        <w:rPr>
          <w:color w:val="auto"/>
          <w:sz w:val="22"/>
          <w:szCs w:val="22"/>
        </w:rPr>
        <w:t>Přehled přestupních bodů, odpovědných výpravčích</w:t>
      </w:r>
      <w:r w:rsidR="002F6F43" w:rsidRPr="00EA0A91">
        <w:rPr>
          <w:color w:val="auto"/>
          <w:sz w:val="22"/>
          <w:szCs w:val="22"/>
        </w:rPr>
        <w:t xml:space="preserve"> za jednotlivé body</w:t>
      </w:r>
      <w:r w:rsidRPr="00EA0A91">
        <w:rPr>
          <w:color w:val="auto"/>
          <w:sz w:val="22"/>
          <w:szCs w:val="22"/>
        </w:rPr>
        <w:t xml:space="preserve">, způsobů zajišťování přestupních návazností, přestupních dob a sledovaných návazných linek IDS JMK jsou uvedeny v příloze </w:t>
      </w:r>
      <w:r w:rsidR="00BD5D9C" w:rsidRPr="00EA0A91">
        <w:rPr>
          <w:color w:val="auto"/>
        </w:rPr>
        <w:t xml:space="preserve">č. </w:t>
      </w:r>
      <w:r w:rsidR="00863F98" w:rsidRPr="00EA0A91">
        <w:rPr>
          <w:b/>
          <w:color w:val="auto"/>
          <w:sz w:val="22"/>
          <w:szCs w:val="22"/>
        </w:rPr>
        <w:t>2</w:t>
      </w:r>
      <w:r w:rsidR="00BD5D9C" w:rsidRPr="00EA0A91">
        <w:rPr>
          <w:b/>
          <w:color w:val="auto"/>
          <w:sz w:val="22"/>
          <w:szCs w:val="22"/>
        </w:rPr>
        <w:t xml:space="preserve"> </w:t>
      </w:r>
      <w:r w:rsidR="00BD5D9C" w:rsidRPr="00EA0A91">
        <w:rPr>
          <w:color w:val="auto"/>
          <w:sz w:val="22"/>
          <w:szCs w:val="22"/>
        </w:rPr>
        <w:t>„Pravidla garancí návazností v přestupních bodech“</w:t>
      </w:r>
      <w:r w:rsidRPr="00EA0A91">
        <w:rPr>
          <w:color w:val="auto"/>
          <w:sz w:val="22"/>
          <w:szCs w:val="22"/>
        </w:rPr>
        <w:t xml:space="preserve">. </w:t>
      </w:r>
    </w:p>
    <w:p w14:paraId="227CBB97" w14:textId="77777777" w:rsidR="0037278F" w:rsidRPr="002336B3" w:rsidRDefault="0037278F" w:rsidP="0037278F">
      <w:pPr>
        <w:spacing w:after="0"/>
        <w:rPr>
          <w:dstrike/>
          <w:szCs w:val="22"/>
        </w:rPr>
      </w:pPr>
      <w:r w:rsidRPr="002336B3">
        <w:rPr>
          <w:szCs w:val="22"/>
        </w:rPr>
        <w:t xml:space="preserve">Komunikace mezi řidičem </w:t>
      </w:r>
      <w:r w:rsidR="00BD5D9C">
        <w:rPr>
          <w:szCs w:val="22"/>
        </w:rPr>
        <w:t xml:space="preserve">busu </w:t>
      </w:r>
      <w:r w:rsidRPr="002336B3">
        <w:rPr>
          <w:szCs w:val="22"/>
        </w:rPr>
        <w:t xml:space="preserve">a dispečerem probíhá prostřednictvím </w:t>
      </w:r>
      <w:r w:rsidR="00090E02">
        <w:rPr>
          <w:szCs w:val="22"/>
        </w:rPr>
        <w:t>palubního počítače</w:t>
      </w:r>
      <w:r w:rsidRPr="002336B3">
        <w:rPr>
          <w:szCs w:val="22"/>
        </w:rPr>
        <w:t xml:space="preserve">. V případě poruchy </w:t>
      </w:r>
      <w:r w:rsidR="00090E02">
        <w:rPr>
          <w:szCs w:val="22"/>
        </w:rPr>
        <w:t xml:space="preserve">palubního počítače </w:t>
      </w:r>
      <w:r w:rsidRPr="002336B3">
        <w:rPr>
          <w:szCs w:val="22"/>
        </w:rPr>
        <w:t xml:space="preserve">je dopravce povinen vybavit řidiče bezodkladně mobilním telefonem a informovat CED. </w:t>
      </w:r>
    </w:p>
    <w:p w14:paraId="2635504C" w14:textId="77777777" w:rsidR="0037278F" w:rsidRPr="002336B3" w:rsidRDefault="0037278F" w:rsidP="0037278F">
      <w:pPr>
        <w:rPr>
          <w:szCs w:val="22"/>
        </w:rPr>
      </w:pPr>
      <w:r w:rsidRPr="002336B3">
        <w:rPr>
          <w:szCs w:val="22"/>
        </w:rPr>
        <w:t xml:space="preserve">V případě mimořádných změn jízdního řádu nebo oběhů vozidel jsou </w:t>
      </w:r>
      <w:r w:rsidR="004B1DDC">
        <w:rPr>
          <w:szCs w:val="22"/>
        </w:rPr>
        <w:t>auto</w:t>
      </w:r>
      <w:r w:rsidRPr="002336B3">
        <w:rPr>
          <w:szCs w:val="22"/>
        </w:rPr>
        <w:t xml:space="preserve">dopravci povinni </w:t>
      </w:r>
      <w:r w:rsidR="00BE6CA8" w:rsidRPr="002336B3">
        <w:rPr>
          <w:szCs w:val="22"/>
        </w:rPr>
        <w:t xml:space="preserve">zaslat KORDISu platné oběhy vozidel na dotčených linkách </w:t>
      </w:r>
      <w:r w:rsidRPr="002336B3">
        <w:rPr>
          <w:szCs w:val="22"/>
        </w:rPr>
        <w:t xml:space="preserve">nejpozději 5 prac. dnů před změnou. </w:t>
      </w:r>
    </w:p>
    <w:p w14:paraId="66562F2D" w14:textId="77777777" w:rsidR="0037278F" w:rsidRPr="002336B3" w:rsidRDefault="0037278F" w:rsidP="0037278F">
      <w:pPr>
        <w:spacing w:before="0" w:after="0"/>
        <w:rPr>
          <w:szCs w:val="22"/>
        </w:rPr>
      </w:pPr>
    </w:p>
    <w:p w14:paraId="135CBAB3" w14:textId="77777777" w:rsidR="0037278F" w:rsidRPr="002336B3" w:rsidRDefault="0037278F" w:rsidP="0037278F">
      <w:pPr>
        <w:spacing w:before="0" w:after="0"/>
        <w:rPr>
          <w:b/>
          <w:szCs w:val="22"/>
        </w:rPr>
      </w:pPr>
      <w:r w:rsidRPr="002336B3">
        <w:rPr>
          <w:b/>
          <w:szCs w:val="22"/>
        </w:rPr>
        <w:t>Dispečerské řízení Centrálního dispečinku IDS JMK (CED)</w:t>
      </w:r>
    </w:p>
    <w:p w14:paraId="67732756" w14:textId="77777777" w:rsidR="0037278F" w:rsidRPr="00BE6CA8" w:rsidRDefault="0037278F" w:rsidP="0037278F">
      <w:pPr>
        <w:spacing w:before="0" w:after="0"/>
        <w:rPr>
          <w:b/>
          <w:sz w:val="12"/>
          <w:szCs w:val="12"/>
        </w:rPr>
      </w:pPr>
    </w:p>
    <w:p w14:paraId="47B904EE" w14:textId="77777777" w:rsidR="0037278F" w:rsidRPr="002336B3" w:rsidRDefault="0037278F" w:rsidP="0037278F">
      <w:pPr>
        <w:spacing w:before="0" w:after="0"/>
        <w:rPr>
          <w:szCs w:val="22"/>
        </w:rPr>
      </w:pPr>
      <w:r w:rsidRPr="002336B3">
        <w:rPr>
          <w:szCs w:val="22"/>
        </w:rPr>
        <w:t xml:space="preserve">Od 1. 6. 2008 řídí provoz v celém IDS JMK dispečink </w:t>
      </w:r>
      <w:smartTag w:uri="urn:schemas-microsoft-com:office:smarttags" w:element="PersonName">
        <w:r w:rsidRPr="002336B3">
          <w:rPr>
            <w:szCs w:val="22"/>
          </w:rPr>
          <w:t>CED</w:t>
        </w:r>
      </w:smartTag>
      <w:r w:rsidRPr="002336B3">
        <w:rPr>
          <w:szCs w:val="22"/>
        </w:rPr>
        <w:t xml:space="preserve"> s následujícími výjimkami: </w:t>
      </w:r>
    </w:p>
    <w:p w14:paraId="1FFEED83" w14:textId="77777777" w:rsidR="0037278F" w:rsidRPr="00FB640D" w:rsidRDefault="0037278F" w:rsidP="0037278F">
      <w:pPr>
        <w:numPr>
          <w:ilvl w:val="0"/>
          <w:numId w:val="18"/>
        </w:numPr>
        <w:spacing w:before="0" w:after="0"/>
        <w:rPr>
          <w:szCs w:val="22"/>
        </w:rPr>
      </w:pPr>
      <w:r w:rsidRPr="00FB640D">
        <w:rPr>
          <w:szCs w:val="22"/>
        </w:rPr>
        <w:t>provoz v obvodu DPMB řídí dispečink DPMB</w:t>
      </w:r>
      <w:r w:rsidR="0077047A" w:rsidRPr="00FB640D">
        <w:rPr>
          <w:szCs w:val="22"/>
        </w:rPr>
        <w:t>,</w:t>
      </w:r>
    </w:p>
    <w:p w14:paraId="11EA8645" w14:textId="77777777" w:rsidR="0037278F" w:rsidRPr="004B1DDC" w:rsidRDefault="0037278F" w:rsidP="0037278F">
      <w:pPr>
        <w:numPr>
          <w:ilvl w:val="0"/>
          <w:numId w:val="18"/>
        </w:numPr>
        <w:spacing w:before="0" w:after="0"/>
        <w:rPr>
          <w:szCs w:val="22"/>
        </w:rPr>
      </w:pPr>
      <w:r w:rsidRPr="002967E4">
        <w:rPr>
          <w:szCs w:val="22"/>
        </w:rPr>
        <w:t xml:space="preserve">požadavky na řízení provozu vlaků uplatňuje </w:t>
      </w:r>
      <w:smartTag w:uri="urn:schemas-microsoft-com:office:smarttags" w:element="PersonName">
        <w:r w:rsidRPr="002967E4">
          <w:rPr>
            <w:szCs w:val="22"/>
          </w:rPr>
          <w:t>CED</w:t>
        </w:r>
      </w:smartTag>
      <w:r w:rsidRPr="002967E4">
        <w:rPr>
          <w:szCs w:val="22"/>
        </w:rPr>
        <w:t xml:space="preserve"> prostřednictvím dispečinku </w:t>
      </w:r>
      <w:r w:rsidR="00085AC1" w:rsidRPr="004B1DDC">
        <w:rPr>
          <w:szCs w:val="22"/>
        </w:rPr>
        <w:t>železničního dopravce</w:t>
      </w:r>
      <w:r w:rsidR="00F64F42">
        <w:rPr>
          <w:szCs w:val="22"/>
        </w:rPr>
        <w:t>,</w:t>
      </w:r>
      <w:r w:rsidR="00090E02">
        <w:rPr>
          <w:szCs w:val="22"/>
        </w:rPr>
        <w:t xml:space="preserve"> ve vymezených případech </w:t>
      </w:r>
      <w:r w:rsidR="00F64F42">
        <w:rPr>
          <w:szCs w:val="22"/>
        </w:rPr>
        <w:t xml:space="preserve">pak </w:t>
      </w:r>
      <w:r w:rsidR="00090E02">
        <w:rPr>
          <w:szCs w:val="22"/>
        </w:rPr>
        <w:t>komunikací přímo se strojvedoucím.</w:t>
      </w:r>
    </w:p>
    <w:p w14:paraId="6D2DCA13" w14:textId="77777777" w:rsidR="0037278F" w:rsidRPr="002336B3" w:rsidRDefault="0037278F" w:rsidP="0037278F">
      <w:pPr>
        <w:spacing w:before="0" w:after="0"/>
        <w:rPr>
          <w:szCs w:val="22"/>
        </w:rPr>
      </w:pPr>
    </w:p>
    <w:p w14:paraId="10AE1FE9" w14:textId="77777777" w:rsidR="00643510" w:rsidRDefault="00643510" w:rsidP="0037278F">
      <w:pPr>
        <w:spacing w:before="0" w:after="0"/>
        <w:rPr>
          <w:b/>
          <w:szCs w:val="22"/>
        </w:rPr>
      </w:pPr>
    </w:p>
    <w:p w14:paraId="030ADB6E" w14:textId="77777777" w:rsidR="0037278F" w:rsidRDefault="0037278F" w:rsidP="00803442">
      <w:pPr>
        <w:spacing w:before="0"/>
        <w:rPr>
          <w:b/>
          <w:szCs w:val="22"/>
        </w:rPr>
      </w:pPr>
      <w:r w:rsidRPr="00F33BA3">
        <w:rPr>
          <w:b/>
          <w:szCs w:val="22"/>
        </w:rPr>
        <w:t xml:space="preserve">Dispečerské řízení </w:t>
      </w:r>
      <w:r w:rsidR="00085AC1" w:rsidRPr="00F33BA3">
        <w:rPr>
          <w:b/>
          <w:szCs w:val="22"/>
        </w:rPr>
        <w:t>žel. dopravců</w:t>
      </w:r>
    </w:p>
    <w:p w14:paraId="5290BDC3" w14:textId="77777777" w:rsidR="0037278F" w:rsidRPr="00BD5D9C" w:rsidRDefault="001D2F48" w:rsidP="001D2F48">
      <w:pPr>
        <w:spacing w:before="0" w:after="0"/>
      </w:pPr>
      <w:r w:rsidRPr="001D2F48">
        <w:rPr>
          <w:highlight w:val="yellow"/>
        </w:rPr>
        <w:t>bude doplněno</w:t>
      </w:r>
    </w:p>
    <w:p w14:paraId="15CCC187" w14:textId="77777777" w:rsidR="00643510" w:rsidRDefault="00643510" w:rsidP="00BD5D9C">
      <w:pPr>
        <w:spacing w:before="0" w:after="0"/>
        <w:rPr>
          <w:b/>
          <w:szCs w:val="22"/>
        </w:rPr>
      </w:pPr>
    </w:p>
    <w:p w14:paraId="6B2920CC" w14:textId="77777777" w:rsidR="00BD5D9C" w:rsidRPr="00FB640D" w:rsidRDefault="00BD5D9C" w:rsidP="00BD5D9C">
      <w:pPr>
        <w:spacing w:before="0" w:after="0"/>
        <w:rPr>
          <w:b/>
          <w:szCs w:val="22"/>
        </w:rPr>
      </w:pPr>
      <w:r w:rsidRPr="00FB640D">
        <w:rPr>
          <w:b/>
          <w:szCs w:val="22"/>
        </w:rPr>
        <w:t>Dispečerské řízení SŽ</w:t>
      </w:r>
    </w:p>
    <w:p w14:paraId="23DC1A43" w14:textId="77777777" w:rsidR="0037278F" w:rsidRPr="002967E4" w:rsidRDefault="0037278F" w:rsidP="00BD5D9C">
      <w:pPr>
        <w:spacing w:before="0" w:after="0"/>
        <w:rPr>
          <w:sz w:val="12"/>
          <w:szCs w:val="12"/>
        </w:rPr>
      </w:pPr>
    </w:p>
    <w:p w14:paraId="4DE84266" w14:textId="77777777" w:rsidR="006542BB" w:rsidRDefault="00BD5D9C" w:rsidP="00BD5D9C">
      <w:pPr>
        <w:spacing w:before="0" w:after="0"/>
      </w:pPr>
      <w:r w:rsidRPr="002D6823">
        <w:t>1</w:t>
      </w:r>
      <w:r w:rsidRPr="006542BB">
        <w:rPr>
          <w:b/>
        </w:rPr>
        <w:t xml:space="preserve">) </w:t>
      </w:r>
      <w:r w:rsidR="0037278F" w:rsidRPr="006542BB">
        <w:rPr>
          <w:b/>
          <w:u w:val="single"/>
        </w:rPr>
        <w:t>Centrální dispečerské pracoviště Přerov</w:t>
      </w:r>
      <w:r w:rsidRPr="006542BB">
        <w:rPr>
          <w:b/>
        </w:rPr>
        <w:t>:</w:t>
      </w:r>
    </w:p>
    <w:p w14:paraId="62481686" w14:textId="77777777" w:rsidR="006542BB" w:rsidRPr="005F327F" w:rsidRDefault="006542BB" w:rsidP="006542BB">
      <w:pPr>
        <w:spacing w:before="60" w:after="60"/>
        <w:rPr>
          <w:rFonts w:cs="Arial"/>
          <w:szCs w:val="18"/>
        </w:rPr>
      </w:pPr>
      <w:r>
        <w:rPr>
          <w:rFonts w:cs="Arial"/>
          <w:szCs w:val="18"/>
        </w:rPr>
        <w:t xml:space="preserve">    </w:t>
      </w:r>
      <w:r w:rsidRPr="005F327F">
        <w:rPr>
          <w:rFonts w:cs="Arial"/>
          <w:szCs w:val="18"/>
        </w:rPr>
        <w:t>Tovární 3286, 750 02 Přerov</w:t>
      </w:r>
    </w:p>
    <w:p w14:paraId="0294F9DC" w14:textId="77777777" w:rsidR="0037278F" w:rsidRPr="002D6823" w:rsidRDefault="006542BB" w:rsidP="006542BB">
      <w:pPr>
        <w:spacing w:before="0"/>
        <w:rPr>
          <w:u w:val="single"/>
        </w:rPr>
      </w:pPr>
      <w:r>
        <w:t xml:space="preserve">    </w:t>
      </w:r>
      <w:r w:rsidR="00BD5D9C" w:rsidRPr="002D6823">
        <w:t>pracovní doba: nepřetržitý provoz</w:t>
      </w:r>
    </w:p>
    <w:p w14:paraId="284224F8" w14:textId="77777777" w:rsidR="00D97E6F" w:rsidRPr="006542BB" w:rsidRDefault="00D97E6F" w:rsidP="006542BB">
      <w:pPr>
        <w:pStyle w:val="Nadpis2"/>
        <w:spacing w:before="120" w:after="0"/>
        <w:rPr>
          <w:sz w:val="22"/>
          <w:szCs w:val="22"/>
        </w:rPr>
      </w:pPr>
      <w:bookmarkStart w:id="4" w:name="_Toc120961929"/>
      <w:r w:rsidRPr="006542BB">
        <w:rPr>
          <w:sz w:val="22"/>
          <w:szCs w:val="22"/>
        </w:rPr>
        <w:t>Vedoucí dispečer</w:t>
      </w:r>
      <w:bookmarkEnd w:id="4"/>
    </w:p>
    <w:p w14:paraId="0C9112D8" w14:textId="77777777" w:rsidR="00D97E6F" w:rsidRPr="006542BB" w:rsidRDefault="00D97E6F" w:rsidP="001D2F48">
      <w:pPr>
        <w:tabs>
          <w:tab w:val="left" w:pos="2268"/>
        </w:tabs>
        <w:spacing w:before="60" w:after="60"/>
        <w:rPr>
          <w:rFonts w:cs="Arial"/>
          <w:szCs w:val="18"/>
        </w:rPr>
      </w:pPr>
      <w:r w:rsidRPr="006542BB">
        <w:rPr>
          <w:rFonts w:cs="Arial"/>
          <w:szCs w:val="18"/>
        </w:rPr>
        <w:t>Telefon:</w:t>
      </w:r>
      <w:r w:rsidRPr="006542BB">
        <w:rPr>
          <w:rFonts w:cs="Arial"/>
          <w:szCs w:val="18"/>
        </w:rPr>
        <w:tab/>
      </w:r>
      <w:r w:rsidRPr="006542BB">
        <w:rPr>
          <w:rFonts w:cs="Arial"/>
          <w:b/>
          <w:szCs w:val="18"/>
        </w:rPr>
        <w:t>9727 30000</w:t>
      </w:r>
    </w:p>
    <w:p w14:paraId="348C9D4B" w14:textId="77777777" w:rsidR="00D97E6F" w:rsidRPr="006542BB" w:rsidRDefault="00D97E6F" w:rsidP="001D2F48">
      <w:pPr>
        <w:tabs>
          <w:tab w:val="left" w:pos="2268"/>
        </w:tabs>
        <w:spacing w:before="60" w:after="60"/>
        <w:rPr>
          <w:rFonts w:cs="Arial"/>
          <w:szCs w:val="18"/>
        </w:rPr>
      </w:pPr>
      <w:r w:rsidRPr="006542BB">
        <w:rPr>
          <w:rFonts w:cs="Arial"/>
          <w:szCs w:val="18"/>
        </w:rPr>
        <w:t xml:space="preserve">Mobil: </w:t>
      </w:r>
      <w:r w:rsidRPr="006542BB">
        <w:rPr>
          <w:rFonts w:cs="Arial"/>
          <w:szCs w:val="18"/>
        </w:rPr>
        <w:tab/>
        <w:t>602 288 982</w:t>
      </w:r>
    </w:p>
    <w:p w14:paraId="117B2243" w14:textId="77777777" w:rsidR="00D97E6F" w:rsidRPr="006542BB" w:rsidRDefault="00D97E6F" w:rsidP="001D2F48">
      <w:pPr>
        <w:tabs>
          <w:tab w:val="left" w:pos="2268"/>
        </w:tabs>
        <w:spacing w:before="60"/>
        <w:rPr>
          <w:rStyle w:val="Hypertextovodkaz"/>
          <w:rFonts w:cs="Arial"/>
          <w:szCs w:val="18"/>
        </w:rPr>
      </w:pPr>
      <w:r w:rsidRPr="006542BB">
        <w:rPr>
          <w:rFonts w:cs="Arial"/>
          <w:szCs w:val="18"/>
        </w:rPr>
        <w:t>E-mail:</w:t>
      </w:r>
      <w:r w:rsidRPr="006542BB">
        <w:rPr>
          <w:rFonts w:cs="Arial"/>
          <w:szCs w:val="18"/>
        </w:rPr>
        <w:tab/>
      </w:r>
      <w:hyperlink r:id="rId10" w:history="1">
        <w:r w:rsidRPr="006542BB">
          <w:rPr>
            <w:rStyle w:val="Hypertextovodkaz"/>
            <w:rFonts w:cs="Arial"/>
            <w:szCs w:val="18"/>
          </w:rPr>
          <w:t>CDPPREveddisp@spravazeleznic.cz</w:t>
        </w:r>
      </w:hyperlink>
    </w:p>
    <w:p w14:paraId="3BDE19EA" w14:textId="77777777" w:rsidR="006542BB" w:rsidRPr="001D2F48" w:rsidRDefault="006542BB" w:rsidP="006542BB">
      <w:pPr>
        <w:spacing w:before="60" w:after="60"/>
        <w:rPr>
          <w:rFonts w:cs="Arial"/>
          <w:b/>
          <w:szCs w:val="18"/>
          <w:u w:val="single"/>
        </w:rPr>
      </w:pPr>
      <w:r w:rsidRPr="001D2F48">
        <w:rPr>
          <w:rFonts w:cs="Arial"/>
          <w:b/>
          <w:szCs w:val="18"/>
          <w:u w:val="single"/>
        </w:rPr>
        <w:t>V</w:t>
      </w:r>
      <w:r w:rsidR="00D97E6F" w:rsidRPr="001D2F48">
        <w:rPr>
          <w:rFonts w:cs="Arial"/>
          <w:b/>
          <w:szCs w:val="18"/>
          <w:u w:val="single"/>
        </w:rPr>
        <w:t xml:space="preserve">edoucí dispečer-přípravář. </w:t>
      </w:r>
    </w:p>
    <w:p w14:paraId="5294FAFA" w14:textId="77777777" w:rsidR="00D97E6F" w:rsidRPr="006542BB" w:rsidRDefault="00D97E6F" w:rsidP="006542BB">
      <w:pPr>
        <w:spacing w:before="60" w:after="60"/>
        <w:rPr>
          <w:rFonts w:cs="Arial"/>
          <w:szCs w:val="18"/>
        </w:rPr>
      </w:pPr>
      <w:r w:rsidRPr="006542BB">
        <w:rPr>
          <w:rFonts w:cs="Arial"/>
          <w:szCs w:val="18"/>
        </w:rPr>
        <w:t>Obvod působnosti je shodný s obvodem CDP Přerov.</w:t>
      </w:r>
    </w:p>
    <w:p w14:paraId="386D21E9" w14:textId="77777777" w:rsidR="00D97E6F" w:rsidRPr="006542BB" w:rsidRDefault="00D97E6F" w:rsidP="006542BB">
      <w:pPr>
        <w:tabs>
          <w:tab w:val="left" w:pos="2268"/>
        </w:tabs>
        <w:spacing w:before="60" w:after="60"/>
        <w:rPr>
          <w:rFonts w:cs="Arial"/>
          <w:szCs w:val="18"/>
        </w:rPr>
      </w:pPr>
      <w:r w:rsidRPr="006542BB">
        <w:rPr>
          <w:rFonts w:cs="Arial"/>
          <w:szCs w:val="18"/>
        </w:rPr>
        <w:t>Telefon:</w:t>
      </w:r>
      <w:r w:rsidRPr="006542BB">
        <w:rPr>
          <w:rFonts w:cs="Arial"/>
          <w:szCs w:val="18"/>
        </w:rPr>
        <w:tab/>
      </w:r>
      <w:r w:rsidRPr="006542BB">
        <w:rPr>
          <w:rFonts w:cs="Arial"/>
          <w:b/>
          <w:szCs w:val="18"/>
        </w:rPr>
        <w:t>9727 30009</w:t>
      </w:r>
    </w:p>
    <w:p w14:paraId="4DBAC05C" w14:textId="77777777" w:rsidR="00D97E6F" w:rsidRPr="006542BB" w:rsidRDefault="00D97E6F" w:rsidP="006542BB">
      <w:pPr>
        <w:tabs>
          <w:tab w:val="left" w:pos="2268"/>
        </w:tabs>
        <w:spacing w:before="60" w:after="60"/>
        <w:rPr>
          <w:rFonts w:cs="Arial"/>
          <w:szCs w:val="18"/>
        </w:rPr>
      </w:pPr>
      <w:r w:rsidRPr="006542BB">
        <w:rPr>
          <w:rFonts w:cs="Arial"/>
          <w:szCs w:val="18"/>
        </w:rPr>
        <w:t>Mobil:</w:t>
      </w:r>
      <w:r w:rsidRPr="006542BB">
        <w:rPr>
          <w:rFonts w:cs="Arial"/>
          <w:szCs w:val="18"/>
        </w:rPr>
        <w:tab/>
        <w:t>602 289 215</w:t>
      </w:r>
    </w:p>
    <w:p w14:paraId="107265A9" w14:textId="77777777" w:rsidR="00D97E6F" w:rsidRDefault="00D97E6F" w:rsidP="006542BB">
      <w:pPr>
        <w:tabs>
          <w:tab w:val="left" w:pos="2268"/>
        </w:tabs>
        <w:spacing w:before="60" w:after="60"/>
        <w:rPr>
          <w:rStyle w:val="Hypertextovodkaz"/>
          <w:rFonts w:cs="Arial"/>
          <w:szCs w:val="18"/>
        </w:rPr>
      </w:pPr>
      <w:r w:rsidRPr="006542BB">
        <w:rPr>
          <w:rFonts w:cs="Arial"/>
          <w:szCs w:val="18"/>
        </w:rPr>
        <w:t>E-mail:</w:t>
      </w:r>
      <w:r w:rsidRPr="006542BB">
        <w:rPr>
          <w:rFonts w:cs="Arial"/>
          <w:szCs w:val="18"/>
        </w:rPr>
        <w:tab/>
      </w:r>
      <w:hyperlink r:id="rId11" w:history="1">
        <w:r w:rsidRPr="00FB640D">
          <w:rPr>
            <w:rStyle w:val="Hypertextovodkaz"/>
            <w:rFonts w:cs="Arial"/>
            <w:szCs w:val="18"/>
          </w:rPr>
          <w:t>CDPPREdispprip@spravazeleznic.cz</w:t>
        </w:r>
      </w:hyperlink>
    </w:p>
    <w:p w14:paraId="0FB2CEE0" w14:textId="77777777" w:rsidR="006542BB" w:rsidRPr="00394CF8" w:rsidRDefault="006542BB" w:rsidP="006542BB">
      <w:pPr>
        <w:tabs>
          <w:tab w:val="left" w:pos="2268"/>
        </w:tabs>
        <w:spacing w:before="60" w:after="60"/>
        <w:rPr>
          <w:rStyle w:val="Hypertextovodkaz"/>
          <w:rFonts w:cs="Arial"/>
          <w:color w:val="auto"/>
          <w:szCs w:val="18"/>
        </w:rPr>
      </w:pPr>
    </w:p>
    <w:p w14:paraId="59B72FFB" w14:textId="77777777" w:rsidR="00D97E6F" w:rsidRPr="002D6823" w:rsidRDefault="00D97E6F" w:rsidP="006542BB">
      <w:pPr>
        <w:pStyle w:val="Nadpis2"/>
        <w:spacing w:before="60" w:after="120"/>
        <w:rPr>
          <w:sz w:val="24"/>
          <w:szCs w:val="24"/>
        </w:rPr>
      </w:pPr>
      <w:r w:rsidRPr="002D6823">
        <w:rPr>
          <w:sz w:val="24"/>
          <w:szCs w:val="24"/>
        </w:rPr>
        <w:t>Provozní dispečeři</w:t>
      </w:r>
    </w:p>
    <w:p w14:paraId="63B88A65" w14:textId="77777777" w:rsidR="00D97E6F" w:rsidRPr="00FB640D" w:rsidRDefault="00D97E6F" w:rsidP="006542BB">
      <w:pPr>
        <w:spacing w:before="60" w:after="60"/>
        <w:rPr>
          <w:rFonts w:cs="Arial"/>
          <w:b/>
          <w:szCs w:val="18"/>
        </w:rPr>
      </w:pPr>
      <w:r w:rsidRPr="00FB640D">
        <w:rPr>
          <w:rFonts w:cs="Arial"/>
          <w:b/>
          <w:szCs w:val="18"/>
        </w:rPr>
        <w:t>Provozní dispečer 4</w:t>
      </w:r>
    </w:p>
    <w:p w14:paraId="39A23935" w14:textId="77777777" w:rsidR="00D97E6F" w:rsidRPr="006542BB" w:rsidRDefault="00D97E6F" w:rsidP="006542BB">
      <w:pPr>
        <w:tabs>
          <w:tab w:val="left" w:pos="2268"/>
        </w:tabs>
        <w:spacing w:before="60" w:after="60"/>
        <w:rPr>
          <w:rFonts w:cs="Arial"/>
          <w:szCs w:val="18"/>
        </w:rPr>
      </w:pPr>
      <w:r w:rsidRPr="006542BB">
        <w:rPr>
          <w:rFonts w:cs="Arial"/>
          <w:szCs w:val="18"/>
        </w:rPr>
        <w:t>Telefon:</w:t>
      </w:r>
      <w:r w:rsidRPr="006542BB">
        <w:rPr>
          <w:rFonts w:cs="Arial"/>
          <w:szCs w:val="18"/>
        </w:rPr>
        <w:tab/>
      </w:r>
      <w:r w:rsidRPr="006542BB">
        <w:rPr>
          <w:rFonts w:cs="Arial"/>
          <w:b/>
          <w:szCs w:val="18"/>
        </w:rPr>
        <w:t>9727 30004</w:t>
      </w:r>
    </w:p>
    <w:p w14:paraId="1F796B0A" w14:textId="77777777" w:rsidR="00D97E6F" w:rsidRPr="00FB640D" w:rsidRDefault="00D97E6F" w:rsidP="006542BB">
      <w:pPr>
        <w:tabs>
          <w:tab w:val="left" w:pos="2268"/>
        </w:tabs>
        <w:spacing w:before="60" w:after="60"/>
        <w:rPr>
          <w:rFonts w:cs="Arial"/>
          <w:szCs w:val="18"/>
        </w:rPr>
      </w:pPr>
      <w:r w:rsidRPr="006542BB">
        <w:rPr>
          <w:rFonts w:cs="Arial"/>
          <w:szCs w:val="18"/>
        </w:rPr>
        <w:t>E-mail:</w:t>
      </w:r>
      <w:r w:rsidRPr="006542BB">
        <w:rPr>
          <w:rFonts w:cs="Arial"/>
          <w:szCs w:val="18"/>
        </w:rPr>
        <w:tab/>
      </w:r>
      <w:hyperlink r:id="rId12" w:history="1">
        <w:r w:rsidRPr="00FB640D">
          <w:rPr>
            <w:rStyle w:val="Hypertextovodkaz"/>
            <w:rFonts w:cs="Arial"/>
            <w:szCs w:val="18"/>
          </w:rPr>
          <w:t>CDPPREprovdisp4@spravazeleznic.cz</w:t>
        </w:r>
      </w:hyperlink>
    </w:p>
    <w:p w14:paraId="100C2EBC" w14:textId="77777777" w:rsidR="00D97E6F" w:rsidRPr="00FB640D" w:rsidRDefault="00D97E6F" w:rsidP="00D97E6F">
      <w:pPr>
        <w:ind w:left="567"/>
        <w:rPr>
          <w:rFonts w:cs="Arial"/>
          <w:szCs w:val="22"/>
        </w:rPr>
      </w:pPr>
      <w:r w:rsidRPr="00FB640D">
        <w:rPr>
          <w:rFonts w:cs="Arial"/>
          <w:szCs w:val="22"/>
          <w:u w:val="single"/>
        </w:rPr>
        <w:t>Obvod působnosti</w:t>
      </w:r>
      <w:r w:rsidRPr="00FB640D">
        <w:rPr>
          <w:rFonts w:cs="Arial"/>
          <w:szCs w:val="22"/>
        </w:rPr>
        <w:t>:</w:t>
      </w:r>
    </w:p>
    <w:p w14:paraId="3E699C71" w14:textId="77777777" w:rsidR="00D97E6F" w:rsidRPr="00FB640D" w:rsidRDefault="00D97E6F" w:rsidP="00FB640D">
      <w:pPr>
        <w:pStyle w:val="Odstavecseseznamem"/>
        <w:numPr>
          <w:ilvl w:val="1"/>
          <w:numId w:val="27"/>
        </w:numPr>
        <w:spacing w:before="120" w:after="120"/>
        <w:ind w:left="1134" w:hanging="283"/>
        <w:rPr>
          <w:rFonts w:ascii="Arial" w:hAnsi="Arial" w:cs="Arial"/>
          <w:sz w:val="22"/>
        </w:rPr>
      </w:pPr>
      <w:r w:rsidRPr="00FB640D">
        <w:rPr>
          <w:rFonts w:ascii="Arial" w:hAnsi="Arial" w:cs="Arial"/>
          <w:sz w:val="22"/>
        </w:rPr>
        <w:t>Brno-Maloměřice (mimo) – Odb. Zádulka (mimo);</w:t>
      </w:r>
    </w:p>
    <w:p w14:paraId="74A37317" w14:textId="77777777" w:rsidR="00D97E6F" w:rsidRPr="00FB640D" w:rsidRDefault="00D97E6F" w:rsidP="00D97E6F">
      <w:pPr>
        <w:pStyle w:val="Odstavecseseznamem"/>
        <w:numPr>
          <w:ilvl w:val="1"/>
          <w:numId w:val="27"/>
        </w:numPr>
        <w:spacing w:before="120" w:after="120"/>
        <w:ind w:left="1134" w:hanging="283"/>
        <w:rPr>
          <w:rFonts w:ascii="Arial" w:hAnsi="Arial" w:cs="Arial"/>
          <w:sz w:val="22"/>
        </w:rPr>
      </w:pPr>
      <w:r w:rsidRPr="00FB640D">
        <w:rPr>
          <w:rFonts w:ascii="Arial" w:hAnsi="Arial" w:cs="Arial"/>
          <w:sz w:val="22"/>
        </w:rPr>
        <w:t>Skalice nad Svitavou – Chornice (mimo);</w:t>
      </w:r>
    </w:p>
    <w:p w14:paraId="3D83239B" w14:textId="77777777" w:rsidR="00D97E6F" w:rsidRPr="00FB640D" w:rsidRDefault="00D97E6F" w:rsidP="00D97E6F">
      <w:pPr>
        <w:pStyle w:val="Odstavecseseznamem"/>
        <w:numPr>
          <w:ilvl w:val="1"/>
          <w:numId w:val="27"/>
        </w:numPr>
        <w:spacing w:before="120" w:after="120"/>
        <w:ind w:left="1134" w:hanging="283"/>
        <w:rPr>
          <w:rFonts w:ascii="Arial" w:hAnsi="Arial" w:cs="Arial"/>
          <w:sz w:val="22"/>
        </w:rPr>
      </w:pPr>
      <w:r w:rsidRPr="00FB640D">
        <w:rPr>
          <w:rFonts w:ascii="Arial" w:hAnsi="Arial" w:cs="Arial"/>
          <w:sz w:val="22"/>
        </w:rPr>
        <w:t>Nezamyslice – Holubice – Brno- Chrlice – Brno hl. n. (mimo);</w:t>
      </w:r>
    </w:p>
    <w:p w14:paraId="6AF9BAA9" w14:textId="77777777" w:rsidR="00D97E6F" w:rsidRPr="00FB640D" w:rsidRDefault="00D97E6F" w:rsidP="00D97E6F">
      <w:pPr>
        <w:pStyle w:val="Odstavecseseznamem"/>
        <w:numPr>
          <w:ilvl w:val="1"/>
          <w:numId w:val="27"/>
        </w:numPr>
        <w:spacing w:before="120" w:after="120"/>
        <w:ind w:left="1134" w:hanging="283"/>
        <w:rPr>
          <w:rFonts w:ascii="Arial" w:hAnsi="Arial" w:cs="Arial"/>
          <w:sz w:val="22"/>
        </w:rPr>
      </w:pPr>
      <w:r w:rsidRPr="00FB640D">
        <w:rPr>
          <w:rFonts w:ascii="Arial" w:hAnsi="Arial" w:cs="Arial"/>
          <w:sz w:val="22"/>
        </w:rPr>
        <w:t>Blažovice – Holubice;</w:t>
      </w:r>
    </w:p>
    <w:p w14:paraId="097ADEEF" w14:textId="77777777" w:rsidR="00D97E6F" w:rsidRPr="00FB640D" w:rsidRDefault="00D97E6F" w:rsidP="00D97E6F">
      <w:pPr>
        <w:pStyle w:val="Odstavecseseznamem"/>
        <w:numPr>
          <w:ilvl w:val="1"/>
          <w:numId w:val="27"/>
        </w:numPr>
        <w:spacing w:before="120" w:after="120"/>
        <w:ind w:left="1134" w:hanging="283"/>
        <w:rPr>
          <w:rFonts w:ascii="Arial" w:hAnsi="Arial" w:cs="Arial"/>
          <w:sz w:val="22"/>
        </w:rPr>
      </w:pPr>
      <w:r w:rsidRPr="00FB640D">
        <w:rPr>
          <w:rFonts w:ascii="Arial" w:hAnsi="Arial" w:cs="Arial"/>
          <w:sz w:val="22"/>
        </w:rPr>
        <w:t>Odb. Brno- Černovice – Odb. Brno- Černovice zhlaví Táborská (mimo);</w:t>
      </w:r>
    </w:p>
    <w:p w14:paraId="49C71BEA" w14:textId="77777777" w:rsidR="00D97E6F" w:rsidRPr="00FB640D" w:rsidRDefault="00D97E6F" w:rsidP="00D97E6F">
      <w:pPr>
        <w:pStyle w:val="Odstavecseseznamem"/>
        <w:numPr>
          <w:ilvl w:val="1"/>
          <w:numId w:val="27"/>
        </w:numPr>
        <w:spacing w:before="120" w:after="120"/>
        <w:ind w:left="1134" w:hanging="283"/>
        <w:rPr>
          <w:rFonts w:ascii="Arial" w:hAnsi="Arial" w:cs="Arial"/>
          <w:sz w:val="22"/>
        </w:rPr>
      </w:pPr>
      <w:r w:rsidRPr="00FB640D">
        <w:rPr>
          <w:rFonts w:ascii="Arial" w:hAnsi="Arial" w:cs="Arial"/>
          <w:sz w:val="22"/>
        </w:rPr>
        <w:t>Veselí nad Moravou – Blažovice – Odb. Brno- Černovice – Brno hl. n. (mimo);</w:t>
      </w:r>
    </w:p>
    <w:p w14:paraId="7686B679" w14:textId="77777777" w:rsidR="00D97E6F" w:rsidRPr="00FB640D" w:rsidRDefault="00D97E6F" w:rsidP="00D97E6F">
      <w:pPr>
        <w:pStyle w:val="Odstavecseseznamem"/>
        <w:numPr>
          <w:ilvl w:val="1"/>
          <w:numId w:val="27"/>
        </w:numPr>
        <w:spacing w:before="120" w:after="120"/>
        <w:ind w:left="1134" w:hanging="283"/>
        <w:rPr>
          <w:rFonts w:ascii="Arial" w:hAnsi="Arial" w:cs="Arial"/>
          <w:sz w:val="22"/>
        </w:rPr>
      </w:pPr>
      <w:r w:rsidRPr="00FB640D">
        <w:rPr>
          <w:rFonts w:ascii="Arial" w:hAnsi="Arial" w:cs="Arial"/>
          <w:sz w:val="22"/>
        </w:rPr>
        <w:t>Veselí nad Moravou – Sudoměřice na Moravě – Rohatec (mimo);</w:t>
      </w:r>
    </w:p>
    <w:p w14:paraId="29133153" w14:textId="77777777" w:rsidR="00D97E6F" w:rsidRPr="00FB640D" w:rsidRDefault="00D97E6F" w:rsidP="00D97E6F">
      <w:pPr>
        <w:pStyle w:val="Odstavecseseznamem"/>
        <w:numPr>
          <w:ilvl w:val="1"/>
          <w:numId w:val="27"/>
        </w:numPr>
        <w:spacing w:before="120" w:after="120"/>
        <w:ind w:left="1134" w:hanging="283"/>
        <w:rPr>
          <w:rFonts w:ascii="Arial" w:hAnsi="Arial" w:cs="Arial"/>
          <w:sz w:val="22"/>
        </w:rPr>
      </w:pPr>
      <w:r w:rsidRPr="00FB640D">
        <w:rPr>
          <w:rFonts w:ascii="Arial" w:hAnsi="Arial" w:cs="Arial"/>
          <w:sz w:val="22"/>
        </w:rPr>
        <w:t>Sudoměřice na Moravě – Sudoměřice na Moravě st. hr.;</w:t>
      </w:r>
    </w:p>
    <w:p w14:paraId="6058103F" w14:textId="77777777" w:rsidR="00D97E6F" w:rsidRPr="00FB640D" w:rsidRDefault="00D97E6F" w:rsidP="00D97E6F">
      <w:pPr>
        <w:pStyle w:val="Odstavecseseznamem"/>
        <w:numPr>
          <w:ilvl w:val="1"/>
          <w:numId w:val="27"/>
        </w:numPr>
        <w:spacing w:before="120" w:after="120"/>
        <w:ind w:left="1134" w:hanging="283"/>
        <w:rPr>
          <w:rFonts w:ascii="Arial" w:hAnsi="Arial" w:cs="Arial"/>
          <w:sz w:val="22"/>
        </w:rPr>
      </w:pPr>
      <w:r w:rsidRPr="00FB640D">
        <w:rPr>
          <w:rFonts w:ascii="Arial" w:hAnsi="Arial" w:cs="Arial"/>
          <w:sz w:val="22"/>
        </w:rPr>
        <w:t>Veselí nad Moravou – Velká nad Veličkou st. hr.;</w:t>
      </w:r>
    </w:p>
    <w:p w14:paraId="2D742B96" w14:textId="77777777" w:rsidR="00D97E6F" w:rsidRPr="00FB640D" w:rsidRDefault="00D97E6F" w:rsidP="00D97E6F">
      <w:pPr>
        <w:pStyle w:val="Odstavecseseznamem"/>
        <w:numPr>
          <w:ilvl w:val="1"/>
          <w:numId w:val="27"/>
        </w:numPr>
        <w:spacing w:before="120" w:after="120"/>
        <w:ind w:left="1134" w:hanging="283"/>
        <w:rPr>
          <w:rFonts w:ascii="Arial" w:hAnsi="Arial" w:cs="Arial"/>
          <w:sz w:val="22"/>
        </w:rPr>
      </w:pPr>
      <w:r w:rsidRPr="00FB640D">
        <w:rPr>
          <w:rFonts w:ascii="Arial" w:hAnsi="Arial" w:cs="Arial"/>
          <w:sz w:val="22"/>
        </w:rPr>
        <w:t>Přerov (mimo) – Moravský Písek;</w:t>
      </w:r>
    </w:p>
    <w:p w14:paraId="5CB8E624" w14:textId="77777777" w:rsidR="00D97E6F" w:rsidRPr="00FB640D" w:rsidRDefault="00D97E6F" w:rsidP="00D97E6F">
      <w:pPr>
        <w:pStyle w:val="Odstavecseseznamem"/>
        <w:numPr>
          <w:ilvl w:val="1"/>
          <w:numId w:val="27"/>
        </w:numPr>
        <w:spacing w:before="120" w:after="120"/>
        <w:ind w:left="1134" w:hanging="283"/>
        <w:rPr>
          <w:rFonts w:ascii="Arial" w:hAnsi="Arial" w:cs="Arial"/>
          <w:sz w:val="22"/>
        </w:rPr>
      </w:pPr>
      <w:r w:rsidRPr="00FB640D">
        <w:rPr>
          <w:rFonts w:ascii="Arial" w:hAnsi="Arial" w:cs="Arial"/>
          <w:sz w:val="22"/>
        </w:rPr>
        <w:t>Moravský Písek – Bzenec.</w:t>
      </w:r>
    </w:p>
    <w:p w14:paraId="3C61EC50" w14:textId="77777777" w:rsidR="00D97E6F" w:rsidRPr="00FB640D" w:rsidRDefault="00D97E6F" w:rsidP="001D2F48">
      <w:pPr>
        <w:spacing w:before="60" w:after="60"/>
        <w:rPr>
          <w:rFonts w:cs="Arial"/>
          <w:b/>
          <w:szCs w:val="22"/>
        </w:rPr>
      </w:pPr>
      <w:r w:rsidRPr="00FB640D">
        <w:rPr>
          <w:rFonts w:cs="Arial"/>
          <w:b/>
          <w:szCs w:val="22"/>
        </w:rPr>
        <w:t>Provozní dispečer 5</w:t>
      </w:r>
    </w:p>
    <w:p w14:paraId="13B38EDC" w14:textId="77777777" w:rsidR="00D97E6F" w:rsidRPr="002D6823" w:rsidRDefault="00D97E6F" w:rsidP="001D2F48">
      <w:pPr>
        <w:tabs>
          <w:tab w:val="left" w:pos="2268"/>
        </w:tabs>
        <w:spacing w:before="60" w:after="60"/>
        <w:rPr>
          <w:rFonts w:cs="Arial"/>
          <w:szCs w:val="22"/>
        </w:rPr>
      </w:pPr>
      <w:r w:rsidRPr="002967E4">
        <w:rPr>
          <w:rFonts w:cs="Arial"/>
          <w:szCs w:val="22"/>
        </w:rPr>
        <w:t>Telefon:</w:t>
      </w:r>
      <w:r w:rsidRPr="002967E4">
        <w:rPr>
          <w:rFonts w:cs="Arial"/>
          <w:szCs w:val="22"/>
        </w:rPr>
        <w:tab/>
      </w:r>
      <w:r w:rsidRPr="002D6823">
        <w:rPr>
          <w:rFonts w:cs="Arial"/>
          <w:b/>
          <w:szCs w:val="22"/>
        </w:rPr>
        <w:t>9727 30005</w:t>
      </w:r>
    </w:p>
    <w:p w14:paraId="6A7C4092" w14:textId="77777777" w:rsidR="00D97E6F" w:rsidRPr="00FB640D" w:rsidRDefault="00D97E6F" w:rsidP="001D2F48">
      <w:pPr>
        <w:tabs>
          <w:tab w:val="left" w:pos="2268"/>
        </w:tabs>
        <w:spacing w:before="60" w:after="60"/>
        <w:rPr>
          <w:rFonts w:cs="Arial"/>
          <w:szCs w:val="22"/>
        </w:rPr>
      </w:pPr>
      <w:r w:rsidRPr="006542BB">
        <w:rPr>
          <w:rFonts w:cs="Arial"/>
          <w:szCs w:val="22"/>
        </w:rPr>
        <w:t>E-mail:</w:t>
      </w:r>
      <w:r w:rsidRPr="006542BB">
        <w:rPr>
          <w:rFonts w:cs="Arial"/>
          <w:szCs w:val="22"/>
        </w:rPr>
        <w:tab/>
      </w:r>
      <w:hyperlink r:id="rId13" w:history="1">
        <w:r w:rsidRPr="00FB640D">
          <w:rPr>
            <w:rStyle w:val="Hypertextovodkaz"/>
            <w:rFonts w:cs="Arial"/>
            <w:szCs w:val="22"/>
          </w:rPr>
          <w:t>CDPPREprovdisp5@spravazeleznic.cz</w:t>
        </w:r>
      </w:hyperlink>
    </w:p>
    <w:p w14:paraId="3BC61926" w14:textId="77777777" w:rsidR="00D97E6F" w:rsidRPr="002D6823" w:rsidRDefault="00D97E6F" w:rsidP="00D97E6F">
      <w:pPr>
        <w:ind w:left="567"/>
        <w:rPr>
          <w:rFonts w:cs="Arial"/>
          <w:szCs w:val="22"/>
        </w:rPr>
      </w:pPr>
      <w:r w:rsidRPr="002967E4">
        <w:rPr>
          <w:rFonts w:cs="Arial"/>
          <w:szCs w:val="22"/>
          <w:u w:val="single"/>
        </w:rPr>
        <w:t xml:space="preserve">Obvod </w:t>
      </w:r>
      <w:r w:rsidRPr="002D6823">
        <w:rPr>
          <w:rFonts w:cs="Arial"/>
          <w:szCs w:val="22"/>
          <w:u w:val="single"/>
        </w:rPr>
        <w:t>působnosti</w:t>
      </w:r>
      <w:r w:rsidRPr="002D6823">
        <w:rPr>
          <w:rFonts w:cs="Arial"/>
          <w:szCs w:val="22"/>
        </w:rPr>
        <w:t>:</w:t>
      </w:r>
    </w:p>
    <w:p w14:paraId="39BFA72A" w14:textId="77777777" w:rsidR="00D97E6F" w:rsidRPr="00FB640D" w:rsidRDefault="00D97E6F" w:rsidP="00D97E6F">
      <w:pPr>
        <w:pStyle w:val="Odstavecseseznamem"/>
        <w:numPr>
          <w:ilvl w:val="1"/>
          <w:numId w:val="27"/>
        </w:numPr>
        <w:spacing w:before="120" w:after="120"/>
        <w:ind w:left="1134" w:hanging="283"/>
        <w:rPr>
          <w:rFonts w:ascii="Arial" w:hAnsi="Arial" w:cs="Arial"/>
          <w:sz w:val="22"/>
        </w:rPr>
      </w:pPr>
      <w:r w:rsidRPr="00FB640D">
        <w:rPr>
          <w:rFonts w:ascii="Arial" w:hAnsi="Arial" w:cs="Arial"/>
          <w:sz w:val="22"/>
        </w:rPr>
        <w:t>Břeclav (mimo) – Znojmo;</w:t>
      </w:r>
    </w:p>
    <w:p w14:paraId="087CC05E" w14:textId="77777777" w:rsidR="00D97E6F" w:rsidRPr="00FB640D" w:rsidRDefault="00D97E6F" w:rsidP="00D97E6F">
      <w:pPr>
        <w:pStyle w:val="Odstavecseseznamem"/>
        <w:numPr>
          <w:ilvl w:val="1"/>
          <w:numId w:val="27"/>
        </w:numPr>
        <w:spacing w:before="120" w:after="120"/>
        <w:ind w:left="1134" w:hanging="283"/>
        <w:rPr>
          <w:rFonts w:ascii="Arial" w:hAnsi="Arial" w:cs="Arial"/>
          <w:sz w:val="22"/>
        </w:rPr>
      </w:pPr>
      <w:r w:rsidRPr="00FB640D">
        <w:rPr>
          <w:rFonts w:ascii="Arial" w:hAnsi="Arial" w:cs="Arial"/>
          <w:sz w:val="22"/>
        </w:rPr>
        <w:t>Brno hl. n. – Jihlava;</w:t>
      </w:r>
    </w:p>
    <w:p w14:paraId="34EC7BEA" w14:textId="77777777" w:rsidR="00D97E6F" w:rsidRPr="00FB640D" w:rsidRDefault="00D97E6F" w:rsidP="00D97E6F">
      <w:pPr>
        <w:pStyle w:val="Odstavecseseznamem"/>
        <w:numPr>
          <w:ilvl w:val="1"/>
          <w:numId w:val="27"/>
        </w:numPr>
        <w:spacing w:before="120" w:after="120"/>
        <w:ind w:left="1134" w:hanging="283"/>
        <w:rPr>
          <w:rFonts w:ascii="Arial" w:hAnsi="Arial" w:cs="Arial"/>
          <w:sz w:val="22"/>
        </w:rPr>
      </w:pPr>
      <w:r w:rsidRPr="00FB640D">
        <w:rPr>
          <w:rFonts w:ascii="Arial" w:hAnsi="Arial" w:cs="Arial"/>
          <w:sz w:val="22"/>
        </w:rPr>
        <w:t>Brno-Horní Heršpice – Brno dolní nádraží – Brno-Maloměřice;</w:t>
      </w:r>
    </w:p>
    <w:p w14:paraId="6F5A8876" w14:textId="77777777" w:rsidR="00D97E6F" w:rsidRPr="00FB640D" w:rsidRDefault="00D97E6F" w:rsidP="00D97E6F">
      <w:pPr>
        <w:pStyle w:val="Odstavecseseznamem"/>
        <w:numPr>
          <w:ilvl w:val="1"/>
          <w:numId w:val="27"/>
        </w:numPr>
        <w:spacing w:before="120" w:after="120"/>
        <w:ind w:left="1134" w:hanging="283"/>
        <w:rPr>
          <w:rFonts w:ascii="Arial" w:hAnsi="Arial" w:cs="Arial"/>
          <w:sz w:val="22"/>
        </w:rPr>
      </w:pPr>
      <w:r w:rsidRPr="00FB640D">
        <w:rPr>
          <w:rFonts w:ascii="Arial" w:hAnsi="Arial" w:cs="Arial"/>
          <w:sz w:val="22"/>
        </w:rPr>
        <w:t>Střelice – Hrušovany nad Jevišovkou-Šanov;</w:t>
      </w:r>
    </w:p>
    <w:p w14:paraId="7F320981" w14:textId="77777777" w:rsidR="00D97E6F" w:rsidRPr="00FB640D" w:rsidRDefault="00D97E6F" w:rsidP="00D97E6F">
      <w:pPr>
        <w:pStyle w:val="Odstavecseseznamem"/>
        <w:numPr>
          <w:ilvl w:val="1"/>
          <w:numId w:val="27"/>
        </w:numPr>
        <w:spacing w:before="120" w:after="120"/>
        <w:ind w:left="1134" w:hanging="283"/>
        <w:rPr>
          <w:rFonts w:ascii="Arial" w:hAnsi="Arial" w:cs="Arial"/>
          <w:sz w:val="22"/>
        </w:rPr>
      </w:pPr>
      <w:r w:rsidRPr="00FB640D">
        <w:rPr>
          <w:rFonts w:ascii="Arial" w:hAnsi="Arial" w:cs="Arial"/>
          <w:sz w:val="22"/>
        </w:rPr>
        <w:t>Moravské Bránice – Oslavany;</w:t>
      </w:r>
    </w:p>
    <w:p w14:paraId="3DA396C5" w14:textId="77777777" w:rsidR="00D97E6F" w:rsidRPr="00FB640D" w:rsidRDefault="00D97E6F" w:rsidP="00D97E6F">
      <w:pPr>
        <w:pStyle w:val="Odstavecseseznamem"/>
        <w:numPr>
          <w:ilvl w:val="1"/>
          <w:numId w:val="27"/>
        </w:numPr>
        <w:spacing w:before="120" w:after="120"/>
        <w:ind w:left="1134" w:hanging="283"/>
        <w:rPr>
          <w:rFonts w:ascii="Arial" w:hAnsi="Arial" w:cs="Arial"/>
          <w:sz w:val="22"/>
        </w:rPr>
      </w:pPr>
      <w:r w:rsidRPr="00FB640D">
        <w:rPr>
          <w:rFonts w:ascii="Arial" w:hAnsi="Arial" w:cs="Arial"/>
          <w:sz w:val="22"/>
        </w:rPr>
        <w:t>Znojmo – Okříšky;</w:t>
      </w:r>
    </w:p>
    <w:p w14:paraId="47DBD59D" w14:textId="77777777" w:rsidR="00D97E6F" w:rsidRPr="00FB640D" w:rsidRDefault="00D97E6F" w:rsidP="00D97E6F">
      <w:pPr>
        <w:pStyle w:val="Odstavecseseznamem"/>
        <w:numPr>
          <w:ilvl w:val="1"/>
          <w:numId w:val="27"/>
        </w:numPr>
        <w:spacing w:before="120" w:after="120"/>
        <w:ind w:left="1134" w:hanging="283"/>
        <w:rPr>
          <w:rFonts w:ascii="Arial" w:hAnsi="Arial" w:cs="Arial"/>
          <w:sz w:val="22"/>
        </w:rPr>
      </w:pPr>
      <w:r w:rsidRPr="00FB640D">
        <w:rPr>
          <w:rFonts w:ascii="Arial" w:hAnsi="Arial" w:cs="Arial"/>
          <w:sz w:val="22"/>
        </w:rPr>
        <w:t>Boří les – Lednice;</w:t>
      </w:r>
    </w:p>
    <w:p w14:paraId="579EBDE7" w14:textId="77777777" w:rsidR="00D97E6F" w:rsidRPr="00FB640D" w:rsidRDefault="00D97E6F" w:rsidP="00D97E6F">
      <w:pPr>
        <w:pStyle w:val="Odstavecseseznamem"/>
        <w:numPr>
          <w:ilvl w:val="1"/>
          <w:numId w:val="27"/>
        </w:numPr>
        <w:spacing w:before="120" w:after="120"/>
        <w:ind w:left="1134" w:hanging="283"/>
        <w:rPr>
          <w:rFonts w:ascii="Arial" w:hAnsi="Arial" w:cs="Arial"/>
          <w:sz w:val="22"/>
        </w:rPr>
      </w:pPr>
      <w:r w:rsidRPr="00FB640D">
        <w:rPr>
          <w:rFonts w:ascii="Arial" w:hAnsi="Arial" w:cs="Arial"/>
          <w:sz w:val="22"/>
        </w:rPr>
        <w:t>Znojmo – Šatov st. hr.;</w:t>
      </w:r>
    </w:p>
    <w:p w14:paraId="7FE826E6" w14:textId="77777777" w:rsidR="00D97E6F" w:rsidRPr="00FB640D" w:rsidRDefault="00D97E6F" w:rsidP="00D97E6F">
      <w:pPr>
        <w:pStyle w:val="Odstavecseseznamem"/>
        <w:numPr>
          <w:ilvl w:val="1"/>
          <w:numId w:val="27"/>
        </w:numPr>
        <w:spacing w:before="120" w:after="120"/>
        <w:ind w:left="1134" w:hanging="283"/>
        <w:rPr>
          <w:rFonts w:ascii="Arial" w:hAnsi="Arial" w:cs="Arial"/>
          <w:sz w:val="22"/>
        </w:rPr>
      </w:pPr>
      <w:r w:rsidRPr="00FB640D">
        <w:rPr>
          <w:rFonts w:ascii="Arial" w:hAnsi="Arial" w:cs="Arial"/>
          <w:sz w:val="22"/>
        </w:rPr>
        <w:t>Moravské Budějovice – Jemnice;</w:t>
      </w:r>
    </w:p>
    <w:p w14:paraId="0829398C" w14:textId="77777777" w:rsidR="00D97E6F" w:rsidRPr="00FB640D" w:rsidRDefault="00D97E6F" w:rsidP="00D97E6F">
      <w:pPr>
        <w:pStyle w:val="Odstavecseseznamem"/>
        <w:numPr>
          <w:ilvl w:val="1"/>
          <w:numId w:val="27"/>
        </w:numPr>
        <w:spacing w:before="120" w:after="120"/>
        <w:ind w:left="1134" w:hanging="283"/>
        <w:rPr>
          <w:rFonts w:ascii="Arial" w:hAnsi="Arial" w:cs="Arial"/>
          <w:sz w:val="22"/>
        </w:rPr>
      </w:pPr>
      <w:r w:rsidRPr="00FB640D">
        <w:rPr>
          <w:rFonts w:ascii="Arial" w:hAnsi="Arial" w:cs="Arial"/>
          <w:sz w:val="22"/>
        </w:rPr>
        <w:t>Brno hl. n. – Brno-Maloměřice – Havlíčkův Brod – Golčův Jeníkov;</w:t>
      </w:r>
    </w:p>
    <w:p w14:paraId="30916A3B" w14:textId="77777777" w:rsidR="00D97E6F" w:rsidRPr="00FB640D" w:rsidRDefault="00D97E6F" w:rsidP="00D97E6F">
      <w:pPr>
        <w:pStyle w:val="Odstavecseseznamem"/>
        <w:numPr>
          <w:ilvl w:val="1"/>
          <w:numId w:val="27"/>
        </w:numPr>
        <w:spacing w:before="120" w:after="120"/>
        <w:ind w:left="1134" w:hanging="283"/>
        <w:rPr>
          <w:rFonts w:ascii="Arial" w:hAnsi="Arial" w:cs="Arial"/>
          <w:sz w:val="22"/>
        </w:rPr>
      </w:pPr>
      <w:r w:rsidRPr="00FB640D">
        <w:rPr>
          <w:rFonts w:ascii="Arial" w:hAnsi="Arial" w:cs="Arial"/>
          <w:sz w:val="22"/>
        </w:rPr>
        <w:t>Žďár nad Sázavou – Tišnov;</w:t>
      </w:r>
    </w:p>
    <w:p w14:paraId="55A52004" w14:textId="77777777" w:rsidR="00D97E6F" w:rsidRPr="00FB640D" w:rsidRDefault="00D97E6F" w:rsidP="00D97E6F">
      <w:pPr>
        <w:pStyle w:val="Odstavecseseznamem"/>
        <w:numPr>
          <w:ilvl w:val="1"/>
          <w:numId w:val="27"/>
        </w:numPr>
        <w:spacing w:before="120" w:after="120"/>
        <w:ind w:left="1134" w:hanging="283"/>
        <w:rPr>
          <w:rFonts w:ascii="Arial" w:hAnsi="Arial" w:cs="Arial"/>
          <w:sz w:val="22"/>
        </w:rPr>
      </w:pPr>
      <w:r w:rsidRPr="00FB640D">
        <w:rPr>
          <w:rFonts w:ascii="Arial" w:hAnsi="Arial" w:cs="Arial"/>
          <w:sz w:val="22"/>
        </w:rPr>
        <w:t>Křižanov – Studenec.</w:t>
      </w:r>
    </w:p>
    <w:p w14:paraId="3ACA1757" w14:textId="77777777" w:rsidR="00D97E6F" w:rsidRPr="00FB640D" w:rsidRDefault="00D97E6F" w:rsidP="001D2F48">
      <w:pPr>
        <w:spacing w:before="60" w:after="60"/>
        <w:rPr>
          <w:rFonts w:cs="Arial"/>
          <w:b/>
          <w:szCs w:val="22"/>
        </w:rPr>
      </w:pPr>
      <w:r w:rsidRPr="00FB640D">
        <w:rPr>
          <w:rFonts w:cs="Arial"/>
          <w:b/>
          <w:szCs w:val="22"/>
        </w:rPr>
        <w:t>Provozní dispečer 6</w:t>
      </w:r>
    </w:p>
    <w:p w14:paraId="75EE2EEE" w14:textId="77777777" w:rsidR="00D97E6F" w:rsidRPr="00FB640D" w:rsidRDefault="00D97E6F" w:rsidP="001D2F48">
      <w:pPr>
        <w:spacing w:before="60" w:after="60"/>
        <w:rPr>
          <w:rFonts w:cs="Arial"/>
          <w:szCs w:val="22"/>
        </w:rPr>
      </w:pPr>
      <w:r w:rsidRPr="00FB640D">
        <w:rPr>
          <w:rFonts w:cs="Arial"/>
          <w:szCs w:val="22"/>
        </w:rPr>
        <w:t>Kontakty na provozního dispečera 6:</w:t>
      </w:r>
    </w:p>
    <w:p w14:paraId="4D8B67DB" w14:textId="77777777" w:rsidR="00D97E6F" w:rsidRPr="002D6823" w:rsidRDefault="00D97E6F" w:rsidP="001D2F48">
      <w:pPr>
        <w:tabs>
          <w:tab w:val="left" w:pos="2268"/>
        </w:tabs>
        <w:spacing w:before="60" w:after="60"/>
        <w:rPr>
          <w:rFonts w:cs="Arial"/>
          <w:szCs w:val="22"/>
        </w:rPr>
      </w:pPr>
      <w:r w:rsidRPr="002967E4">
        <w:rPr>
          <w:rFonts w:cs="Arial"/>
          <w:szCs w:val="22"/>
        </w:rPr>
        <w:t>Telefon:</w:t>
      </w:r>
      <w:r w:rsidRPr="002967E4">
        <w:rPr>
          <w:rFonts w:cs="Arial"/>
          <w:szCs w:val="22"/>
        </w:rPr>
        <w:tab/>
      </w:r>
      <w:r w:rsidRPr="002D6823">
        <w:rPr>
          <w:rFonts w:cs="Arial"/>
          <w:b/>
          <w:szCs w:val="22"/>
        </w:rPr>
        <w:t>9727 30006</w:t>
      </w:r>
    </w:p>
    <w:p w14:paraId="781C1F16" w14:textId="77777777" w:rsidR="00D97E6F" w:rsidRPr="00FB640D" w:rsidRDefault="00D97E6F" w:rsidP="001D2F48">
      <w:pPr>
        <w:tabs>
          <w:tab w:val="left" w:pos="2268"/>
        </w:tabs>
        <w:spacing w:before="60" w:after="60"/>
        <w:rPr>
          <w:rFonts w:cs="Arial"/>
          <w:szCs w:val="22"/>
        </w:rPr>
      </w:pPr>
      <w:r w:rsidRPr="006542BB">
        <w:rPr>
          <w:rFonts w:cs="Arial"/>
          <w:szCs w:val="22"/>
        </w:rPr>
        <w:t>E-mail:</w:t>
      </w:r>
      <w:r w:rsidRPr="006542BB">
        <w:rPr>
          <w:rFonts w:cs="Arial"/>
          <w:szCs w:val="22"/>
        </w:rPr>
        <w:tab/>
      </w:r>
      <w:hyperlink r:id="rId14" w:history="1">
        <w:r w:rsidRPr="00FB640D">
          <w:rPr>
            <w:rStyle w:val="Hypertextovodkaz"/>
            <w:rFonts w:cs="Arial"/>
            <w:szCs w:val="22"/>
          </w:rPr>
          <w:t>CDPPREprovdisp6@spravazeleznic.cz</w:t>
        </w:r>
      </w:hyperlink>
    </w:p>
    <w:p w14:paraId="69E189B9" w14:textId="77777777" w:rsidR="00D97E6F" w:rsidRPr="002D6823" w:rsidRDefault="00D97E6F" w:rsidP="00D97E6F">
      <w:pPr>
        <w:ind w:left="567"/>
        <w:rPr>
          <w:rFonts w:cs="Arial"/>
          <w:szCs w:val="22"/>
        </w:rPr>
      </w:pPr>
      <w:r w:rsidRPr="002967E4">
        <w:rPr>
          <w:rFonts w:cs="Arial"/>
          <w:szCs w:val="22"/>
          <w:u w:val="single"/>
        </w:rPr>
        <w:t>Obvod působnosti</w:t>
      </w:r>
      <w:r w:rsidRPr="002D6823">
        <w:rPr>
          <w:rFonts w:cs="Arial"/>
          <w:szCs w:val="22"/>
        </w:rPr>
        <w:t>:</w:t>
      </w:r>
    </w:p>
    <w:p w14:paraId="0C6D6C6E" w14:textId="77777777" w:rsidR="00D97E6F" w:rsidRPr="00FB640D" w:rsidRDefault="00D97E6F" w:rsidP="00D97E6F">
      <w:pPr>
        <w:pStyle w:val="Odstavecseseznamem"/>
        <w:numPr>
          <w:ilvl w:val="1"/>
          <w:numId w:val="27"/>
        </w:numPr>
        <w:spacing w:before="120" w:after="120"/>
        <w:ind w:left="1134" w:hanging="283"/>
        <w:rPr>
          <w:rFonts w:ascii="Arial" w:hAnsi="Arial" w:cs="Arial"/>
          <w:sz w:val="22"/>
        </w:rPr>
      </w:pPr>
      <w:r w:rsidRPr="00FB640D">
        <w:rPr>
          <w:rFonts w:ascii="Arial" w:hAnsi="Arial" w:cs="Arial"/>
          <w:sz w:val="22"/>
        </w:rPr>
        <w:t>Lanžhot st. hr. – Břeclav – Brno- Horní Heršpice (mimo);</w:t>
      </w:r>
    </w:p>
    <w:p w14:paraId="5CE572DA" w14:textId="77777777" w:rsidR="00D97E6F" w:rsidRPr="00FB640D" w:rsidRDefault="00D97E6F" w:rsidP="00D97E6F">
      <w:pPr>
        <w:pStyle w:val="Odstavecseseznamem"/>
        <w:numPr>
          <w:ilvl w:val="1"/>
          <w:numId w:val="27"/>
        </w:numPr>
        <w:spacing w:before="120" w:after="120"/>
        <w:ind w:left="1134" w:hanging="283"/>
        <w:rPr>
          <w:rFonts w:ascii="Arial" w:hAnsi="Arial" w:cs="Arial"/>
          <w:sz w:val="22"/>
        </w:rPr>
      </w:pPr>
      <w:r w:rsidRPr="00FB640D">
        <w:rPr>
          <w:rFonts w:ascii="Arial" w:hAnsi="Arial" w:cs="Arial"/>
          <w:sz w:val="22"/>
        </w:rPr>
        <w:t>Modřice – Brno jih – Brno- Horní Heršpice (mimo);</w:t>
      </w:r>
    </w:p>
    <w:p w14:paraId="69740C8E" w14:textId="77777777" w:rsidR="00D97E6F" w:rsidRPr="00FB640D" w:rsidRDefault="00D97E6F" w:rsidP="00D97E6F">
      <w:pPr>
        <w:pStyle w:val="Odstavecseseznamem"/>
        <w:numPr>
          <w:ilvl w:val="1"/>
          <w:numId w:val="27"/>
        </w:numPr>
        <w:spacing w:before="120" w:after="120"/>
        <w:ind w:left="1134" w:hanging="283"/>
        <w:rPr>
          <w:rFonts w:ascii="Arial" w:hAnsi="Arial" w:cs="Arial"/>
          <w:sz w:val="22"/>
        </w:rPr>
      </w:pPr>
      <w:r w:rsidRPr="00FB640D">
        <w:rPr>
          <w:rFonts w:ascii="Arial" w:hAnsi="Arial" w:cs="Arial"/>
          <w:sz w:val="22"/>
        </w:rPr>
        <w:t>Hrušovany u Brna – Židlochovice;</w:t>
      </w:r>
    </w:p>
    <w:p w14:paraId="24128AFD" w14:textId="77777777" w:rsidR="00D97E6F" w:rsidRPr="00FB640D" w:rsidRDefault="00D97E6F" w:rsidP="00D97E6F">
      <w:pPr>
        <w:pStyle w:val="Odstavecseseznamem"/>
        <w:numPr>
          <w:ilvl w:val="1"/>
          <w:numId w:val="27"/>
        </w:numPr>
        <w:spacing w:before="120" w:after="120"/>
        <w:ind w:left="1134" w:hanging="283"/>
        <w:rPr>
          <w:rFonts w:ascii="Arial" w:hAnsi="Arial" w:cs="Arial"/>
          <w:sz w:val="22"/>
        </w:rPr>
      </w:pPr>
      <w:r w:rsidRPr="00FB640D">
        <w:rPr>
          <w:rFonts w:ascii="Arial" w:hAnsi="Arial" w:cs="Arial"/>
          <w:sz w:val="22"/>
        </w:rPr>
        <w:t>Břeclav – Moravský Písek (mimo);</w:t>
      </w:r>
    </w:p>
    <w:p w14:paraId="766AD8DC" w14:textId="77777777" w:rsidR="00D97E6F" w:rsidRPr="00FB640D" w:rsidRDefault="00D97E6F" w:rsidP="00D97E6F">
      <w:pPr>
        <w:pStyle w:val="Odstavecseseznamem"/>
        <w:numPr>
          <w:ilvl w:val="1"/>
          <w:numId w:val="27"/>
        </w:numPr>
        <w:spacing w:before="120" w:after="120"/>
        <w:ind w:left="1134" w:hanging="283"/>
        <w:rPr>
          <w:rFonts w:ascii="Arial" w:hAnsi="Arial" w:cs="Arial"/>
          <w:sz w:val="22"/>
        </w:rPr>
      </w:pPr>
      <w:r w:rsidRPr="00FB640D">
        <w:rPr>
          <w:rFonts w:ascii="Arial" w:hAnsi="Arial" w:cs="Arial"/>
          <w:sz w:val="22"/>
        </w:rPr>
        <w:t>Břeclav – Břeclav st. hr.;</w:t>
      </w:r>
    </w:p>
    <w:p w14:paraId="7C0E5EAA" w14:textId="77777777" w:rsidR="00D97E6F" w:rsidRPr="00FB640D" w:rsidRDefault="00D97E6F" w:rsidP="00D97E6F">
      <w:pPr>
        <w:pStyle w:val="Odstavecseseznamem"/>
        <w:numPr>
          <w:ilvl w:val="1"/>
          <w:numId w:val="27"/>
        </w:numPr>
        <w:spacing w:before="120" w:after="120"/>
        <w:ind w:left="1134" w:hanging="283"/>
        <w:rPr>
          <w:rFonts w:ascii="Arial" w:hAnsi="Arial" w:cs="Arial"/>
          <w:sz w:val="22"/>
        </w:rPr>
      </w:pPr>
      <w:r w:rsidRPr="00FB640D">
        <w:rPr>
          <w:rFonts w:ascii="Arial" w:hAnsi="Arial" w:cs="Arial"/>
          <w:sz w:val="22"/>
        </w:rPr>
        <w:t>Šakvice – Hustopeče u Brna;</w:t>
      </w:r>
    </w:p>
    <w:p w14:paraId="4E528B94" w14:textId="77777777" w:rsidR="00D97E6F" w:rsidRPr="00FB640D" w:rsidRDefault="00D97E6F" w:rsidP="00D97E6F">
      <w:pPr>
        <w:pStyle w:val="Odstavecseseznamem"/>
        <w:numPr>
          <w:ilvl w:val="1"/>
          <w:numId w:val="27"/>
        </w:numPr>
        <w:spacing w:before="120" w:after="120"/>
        <w:ind w:left="1134" w:hanging="283"/>
        <w:rPr>
          <w:rFonts w:ascii="Arial" w:hAnsi="Arial" w:cs="Arial"/>
          <w:sz w:val="22"/>
        </w:rPr>
      </w:pPr>
      <w:r w:rsidRPr="00FB640D">
        <w:rPr>
          <w:rFonts w:ascii="Arial" w:hAnsi="Arial" w:cs="Arial"/>
          <w:sz w:val="22"/>
        </w:rPr>
        <w:t>Zaječí – Hodonín;</w:t>
      </w:r>
    </w:p>
    <w:p w14:paraId="4FC1954A" w14:textId="77777777" w:rsidR="00D97E6F" w:rsidRPr="00FB640D" w:rsidRDefault="00D97E6F" w:rsidP="00D97E6F">
      <w:pPr>
        <w:pStyle w:val="Odstavecseseznamem"/>
        <w:numPr>
          <w:ilvl w:val="1"/>
          <w:numId w:val="27"/>
        </w:numPr>
        <w:spacing w:before="120" w:after="120"/>
        <w:ind w:left="1134" w:hanging="283"/>
        <w:rPr>
          <w:rFonts w:ascii="Arial" w:hAnsi="Arial" w:cs="Arial"/>
          <w:sz w:val="22"/>
        </w:rPr>
      </w:pPr>
      <w:r w:rsidRPr="00FB640D">
        <w:rPr>
          <w:rFonts w:ascii="Arial" w:hAnsi="Arial" w:cs="Arial"/>
          <w:sz w:val="22"/>
        </w:rPr>
        <w:t>Hodonín – Hodonín st. hr.</w:t>
      </w:r>
    </w:p>
    <w:p w14:paraId="508920A2" w14:textId="77777777" w:rsidR="001E2C30" w:rsidRPr="00EA0A91" w:rsidRDefault="001E2C30" w:rsidP="00105172">
      <w:pPr>
        <w:spacing w:before="0" w:after="0"/>
        <w:ind w:left="1080"/>
      </w:pPr>
    </w:p>
    <w:p w14:paraId="37B5BE25" w14:textId="77777777" w:rsidR="00BD5D9C" w:rsidRPr="007C4D63" w:rsidRDefault="00EA06A0" w:rsidP="00BD5D9C">
      <w:pPr>
        <w:numPr>
          <w:ilvl w:val="0"/>
          <w:numId w:val="17"/>
        </w:numPr>
        <w:spacing w:before="0" w:after="0"/>
      </w:pPr>
      <w:r w:rsidRPr="007C4D63">
        <w:t>dálkově ovládané tratě v obvodu IDS JMK</w:t>
      </w:r>
    </w:p>
    <w:p w14:paraId="524C5C5E" w14:textId="77777777" w:rsidR="0001248D" w:rsidRPr="007C4D63" w:rsidRDefault="0001248D" w:rsidP="00BD5D9C">
      <w:pPr>
        <w:spacing w:before="0" w:after="0"/>
        <w:ind w:left="720"/>
      </w:pPr>
      <w:r w:rsidRPr="007C4D63">
        <w:t>250 Modřice – Břeclav</w:t>
      </w:r>
      <w:r w:rsidR="00E57891" w:rsidRPr="007C4D63">
        <w:t xml:space="preserve"> (mimo)</w:t>
      </w:r>
      <w:r w:rsidRPr="007C4D63">
        <w:t xml:space="preserve"> – Lanžhot</w:t>
      </w:r>
    </w:p>
    <w:p w14:paraId="56807490" w14:textId="77777777" w:rsidR="00BD5D9C" w:rsidRPr="007C4D63" w:rsidRDefault="0001248D" w:rsidP="00BD5D9C">
      <w:pPr>
        <w:spacing w:before="0" w:after="0"/>
        <w:ind w:left="720"/>
      </w:pPr>
      <w:r w:rsidRPr="007C4D63">
        <w:t>330 Břeclav</w:t>
      </w:r>
      <w:r w:rsidR="00B50873" w:rsidRPr="007C4D63">
        <w:t xml:space="preserve"> (mimo) </w:t>
      </w:r>
      <w:r w:rsidRPr="007C4D63">
        <w:t xml:space="preserve">– Moravský Písek (- </w:t>
      </w:r>
      <w:r w:rsidRPr="007C4D63">
        <w:rPr>
          <w:i/>
        </w:rPr>
        <w:t>Přerov</w:t>
      </w:r>
      <w:r w:rsidRPr="007C4D63">
        <w:t>)</w:t>
      </w:r>
    </w:p>
    <w:p w14:paraId="1904A02A" w14:textId="77777777" w:rsidR="00BE6CA8" w:rsidRPr="007C4D63" w:rsidRDefault="00BE6CA8" w:rsidP="00BD5D9C">
      <w:pPr>
        <w:spacing w:before="0" w:after="0"/>
        <w:ind w:left="720"/>
      </w:pPr>
    </w:p>
    <w:p w14:paraId="61813BA7" w14:textId="77777777" w:rsidR="00BD5D9C" w:rsidRPr="007C4D63" w:rsidRDefault="0001248D" w:rsidP="00BD5D9C">
      <w:pPr>
        <w:spacing w:before="0" w:after="0"/>
        <w:rPr>
          <w:b/>
          <w:szCs w:val="22"/>
        </w:rPr>
      </w:pPr>
      <w:r w:rsidRPr="007C4D63">
        <w:rPr>
          <w:szCs w:val="22"/>
        </w:rPr>
        <w:t xml:space="preserve">2) </w:t>
      </w:r>
      <w:r w:rsidR="00BD5D9C" w:rsidRPr="007C4D63">
        <w:rPr>
          <w:b/>
          <w:szCs w:val="22"/>
          <w:u w:val="single"/>
        </w:rPr>
        <w:t>dozorčí provozu žst. Brno hl.n.,</w:t>
      </w:r>
      <w:r w:rsidR="00BD5D9C" w:rsidRPr="007C4D63">
        <w:rPr>
          <w:b/>
          <w:szCs w:val="22"/>
        </w:rPr>
        <w:t xml:space="preserve"> operátorka dispozičního výpravčího žst. Brno hl.n.</w:t>
      </w:r>
    </w:p>
    <w:p w14:paraId="35DA720D" w14:textId="77777777" w:rsidR="00BD5D9C" w:rsidRPr="007C4D63" w:rsidRDefault="0001248D" w:rsidP="00BD5D9C">
      <w:pPr>
        <w:spacing w:before="0" w:after="0"/>
        <w:rPr>
          <w:szCs w:val="22"/>
        </w:rPr>
      </w:pPr>
      <w:r w:rsidRPr="007C4D63">
        <w:rPr>
          <w:szCs w:val="22"/>
        </w:rPr>
        <w:t xml:space="preserve">    </w:t>
      </w:r>
      <w:r w:rsidR="00BD5D9C" w:rsidRPr="007C4D63">
        <w:rPr>
          <w:b/>
          <w:szCs w:val="22"/>
          <w:u w:val="single"/>
        </w:rPr>
        <w:t>dozorčí provozu žst. Břeclav</w:t>
      </w:r>
      <w:r w:rsidR="00E62900" w:rsidRPr="007C4D63">
        <w:rPr>
          <w:szCs w:val="22"/>
        </w:rPr>
        <w:t>.</w:t>
      </w:r>
    </w:p>
    <w:p w14:paraId="18562448" w14:textId="77777777" w:rsidR="00BD5D9C" w:rsidRDefault="00BD5D9C" w:rsidP="00BD5D9C">
      <w:pPr>
        <w:spacing w:before="0" w:after="0"/>
        <w:ind w:left="720"/>
      </w:pPr>
    </w:p>
    <w:p w14:paraId="3BBAA38A" w14:textId="77777777" w:rsidR="00BD5D9C" w:rsidRDefault="0001248D" w:rsidP="00BD5D9C">
      <w:pPr>
        <w:spacing w:before="0" w:after="0"/>
      </w:pPr>
      <w:r w:rsidRPr="0001248D">
        <w:t xml:space="preserve">3) </w:t>
      </w:r>
      <w:r w:rsidR="00BD5D9C" w:rsidRPr="00803442">
        <w:rPr>
          <w:b/>
          <w:u w:val="single"/>
        </w:rPr>
        <w:t>výpravčí jednotlivých stanic</w:t>
      </w:r>
      <w:r w:rsidR="00BD5D9C" w:rsidRPr="002336B3">
        <w:t>, kteří zajišťují návaznosti v rámci IDS JMK</w:t>
      </w:r>
    </w:p>
    <w:p w14:paraId="0220C69E" w14:textId="77777777" w:rsidR="0037278F" w:rsidRPr="00F72CCF" w:rsidRDefault="0037278F" w:rsidP="0037278F">
      <w:pPr>
        <w:spacing w:before="240"/>
        <w:rPr>
          <w:szCs w:val="22"/>
        </w:rPr>
      </w:pPr>
      <w:r w:rsidRPr="00F72CCF">
        <w:rPr>
          <w:szCs w:val="22"/>
        </w:rPr>
        <w:t xml:space="preserve">Spojení výpravčích s řidiči autobusů je </w:t>
      </w:r>
      <w:r w:rsidR="005E7437" w:rsidRPr="00EA0A91">
        <w:rPr>
          <w:szCs w:val="22"/>
        </w:rPr>
        <w:t>realizováno</w:t>
      </w:r>
      <w:r w:rsidR="005E7437" w:rsidRPr="00F72CCF">
        <w:rPr>
          <w:szCs w:val="22"/>
        </w:rPr>
        <w:t xml:space="preserve"> </w:t>
      </w:r>
      <w:r w:rsidRPr="00F72CCF">
        <w:rPr>
          <w:szCs w:val="22"/>
        </w:rPr>
        <w:t xml:space="preserve">zásadně prostřednictvím </w:t>
      </w:r>
      <w:smartTag w:uri="urn:schemas-microsoft-com:office:smarttags" w:element="PersonName">
        <w:r w:rsidRPr="00F72CCF">
          <w:rPr>
            <w:szCs w:val="22"/>
          </w:rPr>
          <w:t>CED</w:t>
        </w:r>
      </w:smartTag>
      <w:r w:rsidRPr="00F72CCF">
        <w:rPr>
          <w:szCs w:val="22"/>
        </w:rPr>
        <w:t xml:space="preserve">, event., případně dispečinku DPMB. Vzájemné spojení řidičů autobusů vždy prostřednictvím </w:t>
      </w:r>
      <w:smartTag w:uri="urn:schemas-microsoft-com:office:smarttags" w:element="PersonName">
        <w:r w:rsidRPr="00F72CCF">
          <w:rPr>
            <w:szCs w:val="22"/>
          </w:rPr>
          <w:t>CED</w:t>
        </w:r>
      </w:smartTag>
      <w:r w:rsidRPr="00F72CCF">
        <w:rPr>
          <w:szCs w:val="22"/>
        </w:rPr>
        <w:t xml:space="preserve">, event., případně DPMB. Výjimkou z tohoto pravidla je kontaktování pohotovostního řidiče vlastní firmy, o čemž řidič vždy vyrozumí i </w:t>
      </w:r>
      <w:smartTag w:uri="urn:schemas-microsoft-com:office:smarttags" w:element="PersonName">
        <w:r w:rsidRPr="00F72CCF">
          <w:rPr>
            <w:szCs w:val="22"/>
          </w:rPr>
          <w:t>CED</w:t>
        </w:r>
      </w:smartTag>
      <w:r w:rsidRPr="00F72CCF">
        <w:rPr>
          <w:szCs w:val="22"/>
        </w:rPr>
        <w:t xml:space="preserve"> (příp. DPMB).</w:t>
      </w:r>
    </w:p>
    <w:p w14:paraId="3E705AF0" w14:textId="77777777" w:rsidR="0001248D" w:rsidRPr="002336B3" w:rsidRDefault="0001248D" w:rsidP="0037278F">
      <w:pPr>
        <w:spacing w:before="0" w:after="0"/>
        <w:rPr>
          <w:b/>
        </w:rPr>
      </w:pPr>
    </w:p>
    <w:p w14:paraId="775D843A" w14:textId="77777777" w:rsidR="0037278F" w:rsidRPr="002336B3" w:rsidRDefault="0037278F" w:rsidP="003555D6">
      <w:pPr>
        <w:spacing w:before="0"/>
        <w:rPr>
          <w:b/>
        </w:rPr>
      </w:pPr>
      <w:r w:rsidRPr="002336B3">
        <w:rPr>
          <w:b/>
        </w:rPr>
        <w:t xml:space="preserve">Povinnosti jednotlivých pracovníků </w:t>
      </w:r>
    </w:p>
    <w:p w14:paraId="59A68A26" w14:textId="77777777" w:rsidR="0037278F" w:rsidRPr="002336B3" w:rsidRDefault="0037278F" w:rsidP="0037278F">
      <w:pPr>
        <w:rPr>
          <w:b/>
          <w:szCs w:val="22"/>
        </w:rPr>
      </w:pPr>
      <w:r w:rsidRPr="002336B3">
        <w:rPr>
          <w:b/>
          <w:szCs w:val="22"/>
        </w:rPr>
        <w:t>Povinnosti řidičů</w:t>
      </w:r>
    </w:p>
    <w:p w14:paraId="650EAEFE" w14:textId="77777777" w:rsidR="0037278F" w:rsidRPr="00CA5547" w:rsidRDefault="0037278F" w:rsidP="0037278F">
      <w:pPr>
        <w:spacing w:beforeLines="40" w:before="96" w:after="0"/>
        <w:ind w:firstLine="284"/>
        <w:rPr>
          <w:szCs w:val="22"/>
        </w:rPr>
      </w:pPr>
      <w:r w:rsidRPr="002336B3">
        <w:rPr>
          <w:szCs w:val="22"/>
        </w:rPr>
        <w:t>a) dbát na včasnost jízdy</w:t>
      </w:r>
      <w:r w:rsidR="002336B3" w:rsidRPr="00E25754">
        <w:rPr>
          <w:szCs w:val="22"/>
        </w:rPr>
        <w:t xml:space="preserve">. V případě ohrožení návazností v některé z následujících zastávek, event. ohrožení včasnosti následujícího spoje v oběhu zpožděním větším než </w:t>
      </w:r>
      <w:r w:rsidR="002336B3" w:rsidRPr="00E25754">
        <w:rPr>
          <w:b/>
          <w:szCs w:val="22"/>
        </w:rPr>
        <w:t>3 min.</w:t>
      </w:r>
      <w:r w:rsidR="002336B3" w:rsidRPr="00E25754">
        <w:rPr>
          <w:szCs w:val="22"/>
        </w:rPr>
        <w:t xml:space="preserve"> informovat CED o výši zpoždění.</w:t>
      </w:r>
    </w:p>
    <w:p w14:paraId="7F5C2248" w14:textId="77777777" w:rsidR="0037278F" w:rsidRPr="004B1DDC" w:rsidRDefault="00E30AAC" w:rsidP="0037278F">
      <w:pPr>
        <w:spacing w:beforeLines="40" w:before="96" w:after="0"/>
        <w:ind w:left="567" w:hanging="283"/>
        <w:rPr>
          <w:szCs w:val="22"/>
        </w:rPr>
      </w:pPr>
      <w:r w:rsidRPr="004B1DDC">
        <w:rPr>
          <w:szCs w:val="22"/>
        </w:rPr>
        <w:t>b</w:t>
      </w:r>
      <w:r w:rsidR="0037278F" w:rsidRPr="004B1DDC">
        <w:rPr>
          <w:szCs w:val="22"/>
        </w:rPr>
        <w:t>) v přestupních bodech sledovat dle jízdního řádu s inverzně vyznačenými</w:t>
      </w:r>
      <w:r w:rsidR="0037278F" w:rsidRPr="002336B3">
        <w:rPr>
          <w:b/>
          <w:szCs w:val="22"/>
        </w:rPr>
        <w:t xml:space="preserve"> </w:t>
      </w:r>
      <w:r w:rsidR="0037278F" w:rsidRPr="004B1DDC">
        <w:rPr>
          <w:szCs w:val="22"/>
        </w:rPr>
        <w:t xml:space="preserve">přípojovými řádky příjezdy </w:t>
      </w:r>
      <w:r w:rsidR="00017B14" w:rsidRPr="004B1DDC">
        <w:rPr>
          <w:szCs w:val="22"/>
        </w:rPr>
        <w:t xml:space="preserve">přípojných </w:t>
      </w:r>
      <w:r w:rsidR="0037278F" w:rsidRPr="004B1DDC">
        <w:rPr>
          <w:szCs w:val="22"/>
        </w:rPr>
        <w:t xml:space="preserve">spojů (vlaků), na něž jeho spoj navazuje.  V případech, kdy je </w:t>
      </w:r>
      <w:r w:rsidRPr="004B1DDC">
        <w:rPr>
          <w:szCs w:val="22"/>
        </w:rPr>
        <w:t xml:space="preserve">stanovena povinnost </w:t>
      </w:r>
      <w:r w:rsidR="0037278F" w:rsidRPr="004B1DDC">
        <w:rPr>
          <w:szCs w:val="22"/>
        </w:rPr>
        <w:t xml:space="preserve">zjistit příjezd </w:t>
      </w:r>
      <w:r w:rsidR="00017B14" w:rsidRPr="004B1DDC">
        <w:rPr>
          <w:szCs w:val="22"/>
        </w:rPr>
        <w:t>přípojného</w:t>
      </w:r>
      <w:r w:rsidR="0037278F" w:rsidRPr="004B1DDC">
        <w:rPr>
          <w:szCs w:val="22"/>
        </w:rPr>
        <w:t xml:space="preserve"> spoje pohledem a tento spoj nepřijede včas, se dotázat po 5 minutách dispečinku. V ostatních případech se dotázat dispečinku při důvodné pochybnosti o příjezdu přípojného spoje (vlaku) - např. při mimořádně nízkém nástupu.</w:t>
      </w:r>
    </w:p>
    <w:p w14:paraId="0C9C2676" w14:textId="77777777" w:rsidR="004D5B03" w:rsidRDefault="00E30AAC" w:rsidP="0037278F">
      <w:pPr>
        <w:spacing w:beforeLines="40" w:before="96" w:after="0"/>
        <w:ind w:left="567" w:hanging="283"/>
        <w:rPr>
          <w:szCs w:val="22"/>
        </w:rPr>
      </w:pPr>
      <w:r w:rsidRPr="004B1DDC">
        <w:rPr>
          <w:szCs w:val="22"/>
        </w:rPr>
        <w:t>c</w:t>
      </w:r>
      <w:r w:rsidR="0037278F" w:rsidRPr="004B1DDC">
        <w:rPr>
          <w:szCs w:val="22"/>
        </w:rPr>
        <w:t>) v případě hlášeného zpoždění přípojného aut. spoje (vlaku) dodržet čekací dobu nařízenou dispečerem</w:t>
      </w:r>
      <w:r w:rsidR="000F0994" w:rsidRPr="004B1DDC">
        <w:rPr>
          <w:szCs w:val="22"/>
        </w:rPr>
        <w:t xml:space="preserve"> (automaticky generovanou textovou zprávou)</w:t>
      </w:r>
      <w:r w:rsidR="0037278F" w:rsidRPr="004B1DDC">
        <w:rPr>
          <w:szCs w:val="22"/>
        </w:rPr>
        <w:t>, pokud neobdrží od dispečera jiný pokyn (ať již nečekat nebo čekat déle)</w:t>
      </w:r>
      <w:r w:rsidR="004B1DDC" w:rsidRPr="004B1DDC">
        <w:rPr>
          <w:szCs w:val="22"/>
        </w:rPr>
        <w:t xml:space="preserve">; </w:t>
      </w:r>
    </w:p>
    <w:p w14:paraId="5D7C2B8C" w14:textId="77777777" w:rsidR="00E30AAC" w:rsidRPr="004B1DDC" w:rsidRDefault="004D5B03" w:rsidP="0037278F">
      <w:pPr>
        <w:spacing w:beforeLines="40" w:before="96" w:after="0"/>
        <w:ind w:left="567" w:hanging="283"/>
        <w:rPr>
          <w:szCs w:val="22"/>
        </w:rPr>
      </w:pPr>
      <w:r>
        <w:rPr>
          <w:szCs w:val="22"/>
        </w:rPr>
        <w:t>d</w:t>
      </w:r>
      <w:r w:rsidRPr="004B1DDC">
        <w:rPr>
          <w:szCs w:val="22"/>
        </w:rPr>
        <w:t>)</w:t>
      </w:r>
      <w:r>
        <w:rPr>
          <w:szCs w:val="22"/>
        </w:rPr>
        <w:t xml:space="preserve">  </w:t>
      </w:r>
      <w:r w:rsidR="004B1DDC" w:rsidRPr="004B1DDC">
        <w:rPr>
          <w:szCs w:val="22"/>
        </w:rPr>
        <w:t>pokyn dispečera CED je (odchylně od automaticky gen</w:t>
      </w:r>
      <w:r w:rsidR="004B1DDC" w:rsidRPr="00B87CEF">
        <w:rPr>
          <w:szCs w:val="22"/>
        </w:rPr>
        <w:t>erované zprávy) uveden: „CED: …“ Tento pokyn má přednost před automaticky generovanou zprávou</w:t>
      </w:r>
      <w:r w:rsidR="007B3000">
        <w:rPr>
          <w:szCs w:val="22"/>
        </w:rPr>
        <w:t xml:space="preserve"> a je zaslán na vědomí dispečinku žel. dopravce</w:t>
      </w:r>
      <w:r w:rsidR="00090E02">
        <w:rPr>
          <w:szCs w:val="22"/>
        </w:rPr>
        <w:t>.</w:t>
      </w:r>
    </w:p>
    <w:p w14:paraId="7F9F79EA" w14:textId="77777777" w:rsidR="0037278F" w:rsidRDefault="004D5B03" w:rsidP="0037278F">
      <w:pPr>
        <w:spacing w:beforeLines="40" w:before="96" w:after="0"/>
        <w:ind w:left="567" w:hanging="283"/>
        <w:rPr>
          <w:szCs w:val="22"/>
        </w:rPr>
      </w:pPr>
      <w:r>
        <w:rPr>
          <w:szCs w:val="22"/>
        </w:rPr>
        <w:t>e</w:t>
      </w:r>
      <w:r w:rsidRPr="004B1DDC">
        <w:rPr>
          <w:szCs w:val="22"/>
        </w:rPr>
        <w:t>)</w:t>
      </w:r>
      <w:r w:rsidR="00E30AAC" w:rsidRPr="004B1DDC">
        <w:rPr>
          <w:szCs w:val="22"/>
        </w:rPr>
        <w:t xml:space="preserve"> v případ</w:t>
      </w:r>
      <w:r w:rsidR="00017B14" w:rsidRPr="004B1DDC">
        <w:rPr>
          <w:szCs w:val="22"/>
        </w:rPr>
        <w:t>ech</w:t>
      </w:r>
      <w:r w:rsidR="00E30AAC" w:rsidRPr="004B1DDC">
        <w:rPr>
          <w:szCs w:val="22"/>
        </w:rPr>
        <w:t>, kd</w:t>
      </w:r>
      <w:r w:rsidR="00017B14" w:rsidRPr="004B1DDC">
        <w:rPr>
          <w:szCs w:val="22"/>
        </w:rPr>
        <w:t>y</w:t>
      </w:r>
      <w:r w:rsidR="00E30AAC" w:rsidRPr="004B1DDC">
        <w:rPr>
          <w:szCs w:val="22"/>
        </w:rPr>
        <w:t xml:space="preserve"> je stanovena povinnost přesvědčit se o příjezdu </w:t>
      </w:r>
      <w:r w:rsidR="00017B14" w:rsidRPr="004B1DDC">
        <w:rPr>
          <w:szCs w:val="22"/>
        </w:rPr>
        <w:t xml:space="preserve">přípojného spoje </w:t>
      </w:r>
      <w:r w:rsidR="00E30AAC" w:rsidRPr="004B1DDC">
        <w:rPr>
          <w:szCs w:val="22"/>
        </w:rPr>
        <w:t>pohledem</w:t>
      </w:r>
      <w:r w:rsidR="00017B14" w:rsidRPr="004B1DDC">
        <w:rPr>
          <w:szCs w:val="22"/>
        </w:rPr>
        <w:t>,</w:t>
      </w:r>
      <w:r w:rsidR="00E30AAC" w:rsidRPr="004B1DDC">
        <w:rPr>
          <w:szCs w:val="22"/>
        </w:rPr>
        <w:t xml:space="preserve"> </w:t>
      </w:r>
      <w:r w:rsidR="0037278F" w:rsidRPr="004B1DDC">
        <w:rPr>
          <w:szCs w:val="22"/>
        </w:rPr>
        <w:t>přesvědčit se o příjezdu přípojného spoje jakož i o přestupu všech cestujících. Nepřijede-li přípojný spoj v nařízené čekací době, vyžádat si pokyny dispečera.</w:t>
      </w:r>
    </w:p>
    <w:p w14:paraId="241500F8" w14:textId="77777777" w:rsidR="00090E02" w:rsidRDefault="004D5B03" w:rsidP="0037278F">
      <w:pPr>
        <w:spacing w:beforeLines="40" w:before="96" w:after="0"/>
        <w:ind w:left="567" w:hanging="283"/>
        <w:rPr>
          <w:szCs w:val="22"/>
        </w:rPr>
      </w:pPr>
      <w:r>
        <w:rPr>
          <w:szCs w:val="22"/>
        </w:rPr>
        <w:t>f</w:t>
      </w:r>
      <w:r w:rsidR="0037278F" w:rsidRPr="002336B3">
        <w:rPr>
          <w:szCs w:val="22"/>
        </w:rPr>
        <w:t xml:space="preserve">) </w:t>
      </w:r>
      <w:r w:rsidR="00090E02">
        <w:rPr>
          <w:szCs w:val="22"/>
        </w:rPr>
        <w:t>P</w:t>
      </w:r>
      <w:r w:rsidR="00090E02" w:rsidRPr="004B1DDC">
        <w:rPr>
          <w:szCs w:val="22"/>
        </w:rPr>
        <w:t>ovinnost přesvědčit se o příjezdu přípojného busu nebo vlaku pohledem je stanovena značkou v inverzním jízdním řádu busu. Není-li značka uvedena, není povinnost stanovena</w:t>
      </w:r>
      <w:r w:rsidR="00090E02" w:rsidRPr="004D5B03">
        <w:rPr>
          <w:szCs w:val="22"/>
        </w:rPr>
        <w:t xml:space="preserve">.  </w:t>
      </w:r>
    </w:p>
    <w:p w14:paraId="54D2E06A" w14:textId="77777777" w:rsidR="0037278F" w:rsidRPr="002336B3" w:rsidRDefault="00090E02" w:rsidP="003004F9">
      <w:pPr>
        <w:spacing w:beforeLines="40" w:before="96" w:after="0"/>
        <w:ind w:left="284"/>
        <w:rPr>
          <w:szCs w:val="22"/>
        </w:rPr>
      </w:pPr>
      <w:r>
        <w:rPr>
          <w:szCs w:val="22"/>
        </w:rPr>
        <w:t>g</w:t>
      </w:r>
      <w:r w:rsidRPr="002336B3">
        <w:rPr>
          <w:szCs w:val="22"/>
        </w:rPr>
        <w:t xml:space="preserve">) </w:t>
      </w:r>
      <w:r w:rsidR="0037278F" w:rsidRPr="002336B3">
        <w:rPr>
          <w:szCs w:val="22"/>
        </w:rPr>
        <w:t xml:space="preserve">informovat dispečink </w:t>
      </w:r>
      <w:r w:rsidR="0037278F" w:rsidRPr="003004F9">
        <w:rPr>
          <w:szCs w:val="22"/>
        </w:rPr>
        <w:t xml:space="preserve">vlastní </w:t>
      </w:r>
      <w:r w:rsidR="0037278F" w:rsidRPr="002336B3">
        <w:rPr>
          <w:szCs w:val="22"/>
        </w:rPr>
        <w:t xml:space="preserve">firmy o opatřeních dispečinku </w:t>
      </w:r>
      <w:smartTag w:uri="urn:schemas-microsoft-com:office:smarttags" w:element="PersonName">
        <w:r w:rsidR="0037278F" w:rsidRPr="002336B3">
          <w:rPr>
            <w:szCs w:val="22"/>
          </w:rPr>
          <w:t>CED</w:t>
        </w:r>
      </w:smartTag>
      <w:r w:rsidR="0037278F" w:rsidRPr="002336B3">
        <w:rPr>
          <w:szCs w:val="22"/>
        </w:rPr>
        <w:t xml:space="preserve">, jakož i o dalších skutečnostech, majících vliv na technologické souvislosti: oběhy vozů, prac. doba, ... </w:t>
      </w:r>
    </w:p>
    <w:p w14:paraId="38F836CC" w14:textId="77777777" w:rsidR="0037278F" w:rsidRPr="002336B3" w:rsidRDefault="00090E02" w:rsidP="0037278F">
      <w:pPr>
        <w:spacing w:beforeLines="40" w:before="96" w:after="0"/>
        <w:ind w:left="567" w:hanging="283"/>
        <w:rPr>
          <w:szCs w:val="22"/>
        </w:rPr>
      </w:pPr>
      <w:r>
        <w:rPr>
          <w:szCs w:val="22"/>
        </w:rPr>
        <w:t>h</w:t>
      </w:r>
      <w:r w:rsidR="0037278F" w:rsidRPr="002336B3">
        <w:rPr>
          <w:szCs w:val="22"/>
        </w:rPr>
        <w:t xml:space="preserve">) Spoje, u nichž je v přípojovém nebo inverzním přípojovém řádku vyznačen přípoj, na zastávce na znamení zastaví vždy.  Pro ostatní spoje bez návaznosti zůstává na těchto zastávkách zachován režim zastavování na znamení.  </w:t>
      </w:r>
    </w:p>
    <w:p w14:paraId="255B065B" w14:textId="77777777" w:rsidR="0037278F" w:rsidRDefault="00090E02" w:rsidP="0037278F">
      <w:pPr>
        <w:spacing w:beforeLines="40" w:before="96" w:after="0"/>
        <w:ind w:left="567" w:hanging="283"/>
        <w:rPr>
          <w:szCs w:val="22"/>
        </w:rPr>
      </w:pPr>
      <w:r>
        <w:rPr>
          <w:szCs w:val="22"/>
        </w:rPr>
        <w:t>i</w:t>
      </w:r>
      <w:r w:rsidR="0037278F" w:rsidRPr="002336B3">
        <w:rPr>
          <w:szCs w:val="22"/>
        </w:rPr>
        <w:t xml:space="preserve">) Podrobný postup řidičů autobusů DPMB při zajištění vazeb IDS JMK stanoví interní opatření DPMB odsouhlasené KORDIS JMK. </w:t>
      </w:r>
    </w:p>
    <w:p w14:paraId="300F8728" w14:textId="77777777" w:rsidR="003555D6" w:rsidRPr="002336B3" w:rsidRDefault="003555D6" w:rsidP="0037278F">
      <w:pPr>
        <w:spacing w:beforeLines="40" w:before="96" w:after="0"/>
        <w:ind w:left="567" w:hanging="283"/>
        <w:rPr>
          <w:szCs w:val="22"/>
        </w:rPr>
      </w:pPr>
    </w:p>
    <w:p w14:paraId="5EC0E8EA" w14:textId="77777777" w:rsidR="0037278F" w:rsidRPr="00A61E38" w:rsidRDefault="0037278F" w:rsidP="003555D6">
      <w:pPr>
        <w:spacing w:before="0"/>
        <w:rPr>
          <w:b/>
          <w:szCs w:val="22"/>
        </w:rPr>
      </w:pPr>
      <w:r w:rsidRPr="00A61E38">
        <w:rPr>
          <w:b/>
          <w:szCs w:val="22"/>
        </w:rPr>
        <w:t>Povinnosti výpravčích</w:t>
      </w:r>
    </w:p>
    <w:p w14:paraId="29B43B9D" w14:textId="77777777" w:rsidR="00BA6253" w:rsidRPr="00A61E38" w:rsidRDefault="00BA6253" w:rsidP="00A61E38">
      <w:pPr>
        <w:pStyle w:val="Default"/>
        <w:spacing w:after="60"/>
        <w:rPr>
          <w:sz w:val="22"/>
          <w:szCs w:val="22"/>
          <w:u w:val="single"/>
        </w:rPr>
      </w:pPr>
      <w:r w:rsidRPr="00A61E38">
        <w:rPr>
          <w:bCs/>
          <w:sz w:val="22"/>
          <w:szCs w:val="22"/>
          <w:u w:val="single"/>
        </w:rPr>
        <w:t xml:space="preserve">Činnost výpravčího při zajišťování přestupních návazností </w:t>
      </w:r>
    </w:p>
    <w:p w14:paraId="025FD160" w14:textId="77777777" w:rsidR="00BA6253" w:rsidRPr="00A61E38" w:rsidRDefault="00BA6253" w:rsidP="00A61E38">
      <w:pPr>
        <w:pStyle w:val="Default"/>
        <w:spacing w:after="60"/>
        <w:rPr>
          <w:sz w:val="22"/>
          <w:szCs w:val="22"/>
        </w:rPr>
      </w:pPr>
      <w:r w:rsidRPr="00A61E38">
        <w:rPr>
          <w:sz w:val="22"/>
          <w:szCs w:val="22"/>
        </w:rPr>
        <w:t xml:space="preserve">A. NÁVAZNOST VLAK </w:t>
      </w:r>
      <w:r w:rsidR="006B1EBA" w:rsidRPr="006B1EBA">
        <w:rPr>
          <w:color w:val="FF0000"/>
          <w:sz w:val="22"/>
          <w:szCs w:val="22"/>
        </w:rPr>
        <w:t xml:space="preserve">- </w:t>
      </w:r>
      <w:r w:rsidRPr="00A61E38">
        <w:rPr>
          <w:sz w:val="22"/>
          <w:szCs w:val="22"/>
        </w:rPr>
        <w:t>AUTOBUS</w:t>
      </w:r>
    </w:p>
    <w:p w14:paraId="30F01376" w14:textId="77777777" w:rsidR="00BA6253" w:rsidRPr="00A61E38" w:rsidRDefault="00BA6253" w:rsidP="001117DD">
      <w:pPr>
        <w:pStyle w:val="Default"/>
        <w:spacing w:after="60"/>
        <w:rPr>
          <w:sz w:val="23"/>
          <w:szCs w:val="23"/>
        </w:rPr>
      </w:pPr>
      <w:r w:rsidRPr="00A61E38">
        <w:rPr>
          <w:sz w:val="23"/>
          <w:szCs w:val="23"/>
        </w:rPr>
        <w:t xml:space="preserve">Pro zabezpečení přestupní návaznosti vlak autobus výpravčí provádí tyto činnosti: </w:t>
      </w:r>
    </w:p>
    <w:p w14:paraId="05276991" w14:textId="77777777" w:rsidR="00BA6253" w:rsidRPr="00EA0A91" w:rsidRDefault="00BA6253" w:rsidP="00A61E38">
      <w:pPr>
        <w:pStyle w:val="Default"/>
        <w:spacing w:after="60"/>
        <w:rPr>
          <w:color w:val="auto"/>
          <w:sz w:val="23"/>
          <w:szCs w:val="23"/>
        </w:rPr>
      </w:pPr>
      <w:r w:rsidRPr="001D2F48">
        <w:rPr>
          <w:sz w:val="23"/>
          <w:szCs w:val="23"/>
          <w:u w:val="single"/>
        </w:rPr>
        <w:t xml:space="preserve">a) </w:t>
      </w:r>
      <w:r w:rsidR="00AD2B2A" w:rsidRPr="001D2F48">
        <w:rPr>
          <w:bCs/>
          <w:sz w:val="23"/>
          <w:szCs w:val="23"/>
          <w:u w:val="single"/>
        </w:rPr>
        <w:t>V</w:t>
      </w:r>
      <w:r w:rsidRPr="001D2F48">
        <w:rPr>
          <w:bCs/>
          <w:sz w:val="23"/>
          <w:szCs w:val="23"/>
          <w:u w:val="single"/>
        </w:rPr>
        <w:t>ýpravčí všech ŽST zadávají informaci 080</w:t>
      </w:r>
      <w:r w:rsidRPr="001D2F48">
        <w:rPr>
          <w:b/>
          <w:bCs/>
          <w:sz w:val="23"/>
          <w:szCs w:val="23"/>
        </w:rPr>
        <w:t xml:space="preserve"> </w:t>
      </w:r>
      <w:r w:rsidRPr="001D2F48">
        <w:rPr>
          <w:sz w:val="23"/>
          <w:szCs w:val="23"/>
        </w:rPr>
        <w:t>prostřednictvím PA-ŘP; jedná se o základní</w:t>
      </w:r>
      <w:r w:rsidRPr="00A61E38">
        <w:rPr>
          <w:sz w:val="23"/>
          <w:szCs w:val="23"/>
        </w:rPr>
        <w:t xml:space="preserve"> způsob pořízení informace o poloze vlaku pro zajištění přestupních návazností; v případě </w:t>
      </w:r>
      <w:r w:rsidRPr="00EA0A91">
        <w:rPr>
          <w:color w:val="auto"/>
          <w:sz w:val="23"/>
          <w:szCs w:val="23"/>
        </w:rPr>
        <w:t xml:space="preserve">poruchy přenosu </w:t>
      </w:r>
      <w:r w:rsidR="00E25754" w:rsidRPr="00EA0A91">
        <w:rPr>
          <w:color w:val="auto"/>
          <w:sz w:val="23"/>
          <w:szCs w:val="23"/>
        </w:rPr>
        <w:t xml:space="preserve">informací postupuje výpravčí dle </w:t>
      </w:r>
      <w:r w:rsidR="00E31846" w:rsidRPr="00EA0A91">
        <w:rPr>
          <w:color w:val="auto"/>
          <w:sz w:val="23"/>
          <w:szCs w:val="23"/>
        </w:rPr>
        <w:t xml:space="preserve">opatření </w:t>
      </w:r>
      <w:r w:rsidR="00E25754" w:rsidRPr="00EA0A91">
        <w:rPr>
          <w:color w:val="auto"/>
          <w:sz w:val="23"/>
          <w:szCs w:val="23"/>
        </w:rPr>
        <w:t>SŽ.</w:t>
      </w:r>
    </w:p>
    <w:p w14:paraId="5409A608" w14:textId="77777777" w:rsidR="00BA6253" w:rsidRPr="00EA0A91" w:rsidRDefault="00BA6253" w:rsidP="00B87CEF">
      <w:pPr>
        <w:pStyle w:val="Default"/>
        <w:spacing w:after="60"/>
        <w:rPr>
          <w:color w:val="auto"/>
          <w:sz w:val="23"/>
          <w:szCs w:val="23"/>
        </w:rPr>
      </w:pPr>
      <w:r w:rsidRPr="001D2F48">
        <w:rPr>
          <w:color w:val="auto"/>
          <w:sz w:val="23"/>
          <w:szCs w:val="23"/>
        </w:rPr>
        <w:t xml:space="preserve">b) </w:t>
      </w:r>
      <w:r w:rsidR="00AD2B2A" w:rsidRPr="001D2F48">
        <w:rPr>
          <w:bCs/>
          <w:color w:val="auto"/>
          <w:sz w:val="23"/>
          <w:szCs w:val="23"/>
          <w:u w:val="single"/>
        </w:rPr>
        <w:t xml:space="preserve">Výpravčí </w:t>
      </w:r>
      <w:r w:rsidRPr="001D2F48">
        <w:rPr>
          <w:bCs/>
          <w:color w:val="auto"/>
          <w:sz w:val="23"/>
          <w:szCs w:val="23"/>
          <w:u w:val="single"/>
        </w:rPr>
        <w:t>ve výchozí stanici vlaku</w:t>
      </w:r>
      <w:r w:rsidRPr="001D2F48">
        <w:rPr>
          <w:b/>
          <w:bCs/>
          <w:color w:val="auto"/>
          <w:sz w:val="23"/>
          <w:szCs w:val="23"/>
        </w:rPr>
        <w:t xml:space="preserve"> </w:t>
      </w:r>
      <w:r w:rsidRPr="001D2F48">
        <w:rPr>
          <w:color w:val="auto"/>
          <w:sz w:val="23"/>
          <w:szCs w:val="23"/>
        </w:rPr>
        <w:t>nahlašuje formou</w:t>
      </w:r>
      <w:r w:rsidR="00E31846" w:rsidRPr="001D2F48">
        <w:rPr>
          <w:color w:val="auto"/>
          <w:sz w:val="23"/>
          <w:szCs w:val="23"/>
        </w:rPr>
        <w:t xml:space="preserve"> zaslání informace 080</w:t>
      </w:r>
      <w:r w:rsidR="00C42263" w:rsidRPr="001D2F48">
        <w:rPr>
          <w:color w:val="auto"/>
          <w:sz w:val="23"/>
          <w:szCs w:val="23"/>
        </w:rPr>
        <w:t>-</w:t>
      </w:r>
      <w:r w:rsidR="00E31846" w:rsidRPr="001D2F48">
        <w:rPr>
          <w:color w:val="auto"/>
          <w:sz w:val="23"/>
          <w:szCs w:val="23"/>
        </w:rPr>
        <w:t xml:space="preserve">3 </w:t>
      </w:r>
      <w:r w:rsidRPr="001117DD">
        <w:rPr>
          <w:bCs/>
          <w:sz w:val="23"/>
          <w:szCs w:val="23"/>
          <w:u w:val="single"/>
        </w:rPr>
        <w:t xml:space="preserve">předpokládané zpoždění výchozího vlaku ve výši </w:t>
      </w:r>
      <w:smartTag w:uri="urn:schemas-microsoft-com:office:smarttags" w:element="metricconverter">
        <w:smartTagPr>
          <w:attr w:name="ProductID" w:val="4 a"/>
        </w:smartTagPr>
        <w:r w:rsidRPr="001117DD">
          <w:rPr>
            <w:b/>
            <w:bCs/>
            <w:sz w:val="23"/>
            <w:szCs w:val="23"/>
            <w:u w:val="single"/>
          </w:rPr>
          <w:t>4 a</w:t>
        </w:r>
      </w:smartTag>
      <w:r w:rsidRPr="001117DD">
        <w:rPr>
          <w:b/>
          <w:bCs/>
          <w:sz w:val="23"/>
          <w:szCs w:val="23"/>
          <w:u w:val="single"/>
        </w:rPr>
        <w:t xml:space="preserve"> více minut</w:t>
      </w:r>
      <w:r w:rsidRPr="001117DD">
        <w:rPr>
          <w:sz w:val="23"/>
          <w:szCs w:val="23"/>
        </w:rPr>
        <w:t>, a to ihned, jakmile mu je</w:t>
      </w:r>
      <w:r w:rsidRPr="00F72CCF">
        <w:rPr>
          <w:sz w:val="23"/>
          <w:szCs w:val="23"/>
        </w:rPr>
        <w:t xml:space="preserve"> předpokládané zpoždění známo; dále nahlašuje každou </w:t>
      </w:r>
      <w:r w:rsidRPr="00F72CCF">
        <w:rPr>
          <w:bCs/>
          <w:sz w:val="23"/>
          <w:szCs w:val="23"/>
          <w:u w:val="single"/>
        </w:rPr>
        <w:t>změnu předpokládaného zpoždění</w:t>
      </w:r>
      <w:r w:rsidRPr="00F72CCF">
        <w:rPr>
          <w:b/>
          <w:bCs/>
          <w:sz w:val="23"/>
          <w:szCs w:val="23"/>
        </w:rPr>
        <w:t xml:space="preserve"> </w:t>
      </w:r>
      <w:r w:rsidRPr="00EA0A91">
        <w:rPr>
          <w:color w:val="auto"/>
          <w:sz w:val="23"/>
          <w:szCs w:val="23"/>
        </w:rPr>
        <w:t xml:space="preserve">výchozího vlaku ve výši </w:t>
      </w:r>
      <w:r w:rsidRPr="00EA0A91">
        <w:rPr>
          <w:bCs/>
          <w:color w:val="auto"/>
          <w:sz w:val="23"/>
          <w:szCs w:val="23"/>
          <w:u w:val="single"/>
        </w:rPr>
        <w:t xml:space="preserve">± 4 </w:t>
      </w:r>
      <w:r w:rsidR="00CF739E" w:rsidRPr="00EA0A91">
        <w:rPr>
          <w:bCs/>
          <w:color w:val="auto"/>
          <w:sz w:val="23"/>
          <w:szCs w:val="23"/>
          <w:u w:val="single"/>
        </w:rPr>
        <w:t xml:space="preserve">a více </w:t>
      </w:r>
      <w:r w:rsidRPr="00EA0A91">
        <w:rPr>
          <w:bCs/>
          <w:color w:val="auto"/>
          <w:sz w:val="23"/>
          <w:szCs w:val="23"/>
          <w:u w:val="single"/>
        </w:rPr>
        <w:t>minut</w:t>
      </w:r>
      <w:r w:rsidRPr="00EA0A91">
        <w:rPr>
          <w:color w:val="auto"/>
          <w:sz w:val="23"/>
          <w:szCs w:val="23"/>
        </w:rPr>
        <w:t xml:space="preserve">; </w:t>
      </w:r>
    </w:p>
    <w:p w14:paraId="11337041" w14:textId="77777777" w:rsidR="00BA6253" w:rsidRDefault="00BA6253" w:rsidP="00B87CEF">
      <w:pPr>
        <w:pStyle w:val="Default"/>
        <w:spacing w:after="60"/>
        <w:rPr>
          <w:color w:val="auto"/>
          <w:sz w:val="23"/>
          <w:szCs w:val="23"/>
        </w:rPr>
      </w:pPr>
      <w:r w:rsidRPr="001D2F48">
        <w:rPr>
          <w:color w:val="auto"/>
          <w:sz w:val="23"/>
          <w:szCs w:val="23"/>
        </w:rPr>
        <w:t xml:space="preserve">c) </w:t>
      </w:r>
      <w:r w:rsidR="00AD2B2A" w:rsidRPr="001D2F48">
        <w:rPr>
          <w:bCs/>
          <w:color w:val="auto"/>
          <w:sz w:val="23"/>
          <w:szCs w:val="23"/>
          <w:u w:val="single"/>
        </w:rPr>
        <w:t>V</w:t>
      </w:r>
      <w:r w:rsidRPr="001D2F48">
        <w:rPr>
          <w:bCs/>
          <w:color w:val="auto"/>
          <w:sz w:val="23"/>
          <w:szCs w:val="23"/>
          <w:u w:val="single"/>
        </w:rPr>
        <w:t>ýpravčí všech ŽST</w:t>
      </w:r>
      <w:r w:rsidRPr="001D2F48">
        <w:rPr>
          <w:b/>
          <w:bCs/>
          <w:color w:val="auto"/>
          <w:sz w:val="23"/>
          <w:szCs w:val="23"/>
        </w:rPr>
        <w:t xml:space="preserve"> </w:t>
      </w:r>
      <w:r w:rsidRPr="001D2F48">
        <w:rPr>
          <w:color w:val="auto"/>
          <w:sz w:val="23"/>
          <w:szCs w:val="23"/>
        </w:rPr>
        <w:t xml:space="preserve">nahlašují formou </w:t>
      </w:r>
      <w:r w:rsidR="00E31846" w:rsidRPr="001D2F48">
        <w:rPr>
          <w:color w:val="auto"/>
          <w:sz w:val="23"/>
          <w:szCs w:val="23"/>
        </w:rPr>
        <w:t>zaslání informace 080</w:t>
      </w:r>
      <w:r w:rsidR="00C42263" w:rsidRPr="001D2F48">
        <w:rPr>
          <w:color w:val="auto"/>
          <w:sz w:val="23"/>
          <w:szCs w:val="23"/>
        </w:rPr>
        <w:t>-</w:t>
      </w:r>
      <w:r w:rsidR="00E31846" w:rsidRPr="001D2F48">
        <w:rPr>
          <w:color w:val="auto"/>
          <w:sz w:val="23"/>
          <w:szCs w:val="23"/>
        </w:rPr>
        <w:t xml:space="preserve">3 </w:t>
      </w:r>
      <w:r w:rsidRPr="001D2F48">
        <w:rPr>
          <w:color w:val="auto"/>
          <w:sz w:val="23"/>
          <w:szCs w:val="23"/>
        </w:rPr>
        <w:t xml:space="preserve">každou </w:t>
      </w:r>
      <w:r w:rsidRPr="001D2F48">
        <w:rPr>
          <w:bCs/>
          <w:color w:val="auto"/>
          <w:sz w:val="23"/>
          <w:szCs w:val="23"/>
          <w:u w:val="single"/>
        </w:rPr>
        <w:t>změnu</w:t>
      </w:r>
      <w:r w:rsidRPr="00EA0A91">
        <w:rPr>
          <w:bCs/>
          <w:color w:val="auto"/>
          <w:sz w:val="23"/>
          <w:szCs w:val="23"/>
          <w:u w:val="single"/>
        </w:rPr>
        <w:t xml:space="preserve"> zpoždění vlaku vzniklou při pobytu vlaku v jimi řízených stanicích</w:t>
      </w:r>
      <w:r w:rsidRPr="00EA0A91">
        <w:rPr>
          <w:b/>
          <w:bCs/>
          <w:color w:val="auto"/>
          <w:sz w:val="23"/>
          <w:szCs w:val="23"/>
        </w:rPr>
        <w:t xml:space="preserve"> </w:t>
      </w:r>
      <w:r w:rsidRPr="00EA0A91">
        <w:rPr>
          <w:color w:val="auto"/>
          <w:sz w:val="23"/>
          <w:szCs w:val="23"/>
        </w:rPr>
        <w:t xml:space="preserve">ve výši </w:t>
      </w:r>
      <w:r w:rsidRPr="00EA0A91">
        <w:rPr>
          <w:b/>
          <w:bCs/>
          <w:color w:val="auto"/>
          <w:sz w:val="23"/>
          <w:szCs w:val="23"/>
        </w:rPr>
        <w:t xml:space="preserve">± 4 </w:t>
      </w:r>
      <w:r w:rsidR="00CF739E" w:rsidRPr="00EA0A91">
        <w:rPr>
          <w:b/>
          <w:bCs/>
          <w:color w:val="auto"/>
          <w:sz w:val="23"/>
          <w:szCs w:val="23"/>
        </w:rPr>
        <w:t xml:space="preserve">a více </w:t>
      </w:r>
      <w:r w:rsidRPr="00EA0A91">
        <w:rPr>
          <w:b/>
          <w:bCs/>
          <w:color w:val="auto"/>
          <w:sz w:val="23"/>
          <w:szCs w:val="23"/>
        </w:rPr>
        <w:t>minut</w:t>
      </w:r>
      <w:r w:rsidRPr="00EA0A91">
        <w:rPr>
          <w:color w:val="auto"/>
          <w:sz w:val="23"/>
          <w:szCs w:val="23"/>
        </w:rPr>
        <w:t xml:space="preserve">; </w:t>
      </w:r>
    </w:p>
    <w:p w14:paraId="7D661DF0" w14:textId="77777777" w:rsidR="00BA6253" w:rsidRPr="00EA0A91" w:rsidRDefault="00BA6253" w:rsidP="00230EE1">
      <w:pPr>
        <w:pStyle w:val="Default"/>
        <w:spacing w:after="60"/>
        <w:rPr>
          <w:color w:val="auto"/>
          <w:sz w:val="23"/>
          <w:szCs w:val="23"/>
        </w:rPr>
      </w:pPr>
      <w:r w:rsidRPr="001D2F48">
        <w:rPr>
          <w:color w:val="auto"/>
          <w:sz w:val="23"/>
          <w:szCs w:val="23"/>
        </w:rPr>
        <w:t xml:space="preserve">d) </w:t>
      </w:r>
      <w:r w:rsidR="00AD2B2A" w:rsidRPr="001D2F48">
        <w:rPr>
          <w:bCs/>
          <w:color w:val="auto"/>
          <w:sz w:val="23"/>
          <w:szCs w:val="23"/>
          <w:u w:val="single"/>
        </w:rPr>
        <w:t>V</w:t>
      </w:r>
      <w:r w:rsidRPr="001D2F48">
        <w:rPr>
          <w:bCs/>
          <w:color w:val="auto"/>
          <w:sz w:val="23"/>
          <w:szCs w:val="23"/>
          <w:u w:val="single"/>
        </w:rPr>
        <w:t>ýpravčí všech ŽST</w:t>
      </w:r>
      <w:r w:rsidRPr="001D2F48">
        <w:rPr>
          <w:b/>
          <w:bCs/>
          <w:color w:val="auto"/>
          <w:sz w:val="23"/>
          <w:szCs w:val="23"/>
        </w:rPr>
        <w:t xml:space="preserve"> </w:t>
      </w:r>
      <w:r w:rsidRPr="001D2F48">
        <w:rPr>
          <w:color w:val="auto"/>
          <w:sz w:val="23"/>
          <w:szCs w:val="23"/>
        </w:rPr>
        <w:t xml:space="preserve">nahlašují formou </w:t>
      </w:r>
      <w:r w:rsidR="00E31846" w:rsidRPr="001D2F48">
        <w:rPr>
          <w:color w:val="auto"/>
          <w:sz w:val="23"/>
          <w:szCs w:val="23"/>
        </w:rPr>
        <w:t>zaslání informace 080</w:t>
      </w:r>
      <w:r w:rsidR="00C42263" w:rsidRPr="001D2F48">
        <w:rPr>
          <w:color w:val="auto"/>
          <w:sz w:val="23"/>
          <w:szCs w:val="23"/>
        </w:rPr>
        <w:t>-</w:t>
      </w:r>
      <w:r w:rsidR="00E31846" w:rsidRPr="001D2F48">
        <w:rPr>
          <w:color w:val="auto"/>
          <w:sz w:val="23"/>
          <w:szCs w:val="23"/>
        </w:rPr>
        <w:t xml:space="preserve">3 </w:t>
      </w:r>
      <w:r w:rsidRPr="001D2F48">
        <w:rPr>
          <w:color w:val="auto"/>
          <w:sz w:val="23"/>
          <w:szCs w:val="23"/>
        </w:rPr>
        <w:t xml:space="preserve">každou </w:t>
      </w:r>
      <w:r w:rsidRPr="001D2F48">
        <w:rPr>
          <w:bCs/>
          <w:color w:val="auto"/>
          <w:sz w:val="23"/>
          <w:szCs w:val="23"/>
          <w:u w:val="single"/>
        </w:rPr>
        <w:t>změnu zpoždění vlaku vzniklou v mezistaničním úseku sousedící</w:t>
      </w:r>
      <w:r w:rsidR="001117DD">
        <w:rPr>
          <w:bCs/>
          <w:color w:val="auto"/>
          <w:sz w:val="23"/>
          <w:szCs w:val="23"/>
          <w:u w:val="single"/>
        </w:rPr>
        <w:t>m</w:t>
      </w:r>
      <w:r w:rsidRPr="001D2F48">
        <w:rPr>
          <w:bCs/>
          <w:color w:val="auto"/>
          <w:sz w:val="23"/>
          <w:szCs w:val="23"/>
          <w:u w:val="single"/>
        </w:rPr>
        <w:t xml:space="preserve"> se zadní dopravnou</w:t>
      </w:r>
      <w:r w:rsidRPr="001D2F48">
        <w:rPr>
          <w:color w:val="auto"/>
          <w:sz w:val="23"/>
          <w:szCs w:val="23"/>
        </w:rPr>
        <w:t>, která</w:t>
      </w:r>
      <w:r w:rsidRPr="00EA0A91">
        <w:rPr>
          <w:color w:val="auto"/>
          <w:sz w:val="23"/>
          <w:szCs w:val="23"/>
        </w:rPr>
        <w:t xml:space="preserve"> má </w:t>
      </w:r>
      <w:r w:rsidRPr="00EA0A91">
        <w:rPr>
          <w:bCs/>
          <w:color w:val="auto"/>
          <w:sz w:val="23"/>
          <w:szCs w:val="23"/>
          <w:u w:val="single"/>
        </w:rPr>
        <w:t>vliv na rozhodnutí čekat/nečekat</w:t>
      </w:r>
      <w:r w:rsidRPr="00EA0A91">
        <w:rPr>
          <w:b/>
          <w:bCs/>
          <w:color w:val="auto"/>
          <w:sz w:val="23"/>
          <w:szCs w:val="23"/>
        </w:rPr>
        <w:t xml:space="preserve"> </w:t>
      </w:r>
      <w:r w:rsidRPr="00EA0A91">
        <w:rPr>
          <w:color w:val="auto"/>
          <w:sz w:val="23"/>
          <w:szCs w:val="23"/>
        </w:rPr>
        <w:t xml:space="preserve">s návazným spojem, minimálně však změnu zpoždění ve výši </w:t>
      </w:r>
      <w:r w:rsidRPr="00EA0A91">
        <w:rPr>
          <w:b/>
          <w:bCs/>
          <w:color w:val="auto"/>
          <w:sz w:val="23"/>
          <w:szCs w:val="23"/>
        </w:rPr>
        <w:t>± 4 minut</w:t>
      </w:r>
      <w:r w:rsidRPr="00EA0A91">
        <w:rPr>
          <w:color w:val="auto"/>
          <w:sz w:val="23"/>
          <w:szCs w:val="23"/>
        </w:rPr>
        <w:t xml:space="preserve">; </w:t>
      </w:r>
    </w:p>
    <w:p w14:paraId="51978675" w14:textId="77777777" w:rsidR="00B03EBD" w:rsidRPr="00EA0A91" w:rsidRDefault="00BA6253" w:rsidP="00BE6CA8">
      <w:pPr>
        <w:pStyle w:val="Default"/>
        <w:spacing w:after="60"/>
        <w:rPr>
          <w:b/>
          <w:i/>
          <w:color w:val="auto"/>
          <w:sz w:val="23"/>
          <w:szCs w:val="23"/>
        </w:rPr>
      </w:pPr>
      <w:r w:rsidRPr="001117DD">
        <w:rPr>
          <w:color w:val="auto"/>
          <w:sz w:val="23"/>
          <w:szCs w:val="23"/>
        </w:rPr>
        <w:t xml:space="preserve">e) </w:t>
      </w:r>
      <w:r w:rsidR="00AD2B2A" w:rsidRPr="001117DD">
        <w:rPr>
          <w:color w:val="auto"/>
          <w:sz w:val="23"/>
          <w:szCs w:val="23"/>
        </w:rPr>
        <w:t>N</w:t>
      </w:r>
      <w:r w:rsidRPr="001117DD">
        <w:rPr>
          <w:color w:val="auto"/>
          <w:sz w:val="23"/>
          <w:szCs w:val="23"/>
        </w:rPr>
        <w:t>a trat</w:t>
      </w:r>
      <w:r w:rsidR="00CF739E" w:rsidRPr="001117DD">
        <w:rPr>
          <w:color w:val="auto"/>
          <w:sz w:val="23"/>
          <w:szCs w:val="23"/>
        </w:rPr>
        <w:t>ích Modřice – Břeclav</w:t>
      </w:r>
      <w:r w:rsidR="00AB1FE6" w:rsidRPr="001117DD">
        <w:rPr>
          <w:color w:val="auto"/>
          <w:sz w:val="23"/>
          <w:szCs w:val="23"/>
        </w:rPr>
        <w:t xml:space="preserve"> </w:t>
      </w:r>
      <w:r w:rsidR="00CF739E" w:rsidRPr="001117DD">
        <w:rPr>
          <w:color w:val="auto"/>
          <w:sz w:val="23"/>
          <w:szCs w:val="23"/>
        </w:rPr>
        <w:t xml:space="preserve">– Lanžhot a </w:t>
      </w:r>
      <w:r w:rsidRPr="001117DD">
        <w:rPr>
          <w:color w:val="auto"/>
          <w:sz w:val="23"/>
          <w:szCs w:val="23"/>
        </w:rPr>
        <w:t>Břecla</w:t>
      </w:r>
      <w:r w:rsidR="00CF739E" w:rsidRPr="001117DD">
        <w:rPr>
          <w:color w:val="auto"/>
          <w:sz w:val="23"/>
          <w:szCs w:val="23"/>
        </w:rPr>
        <w:t xml:space="preserve">v </w:t>
      </w:r>
      <w:r w:rsidR="00AB1FE6" w:rsidRPr="001117DD">
        <w:rPr>
          <w:color w:val="auto"/>
          <w:sz w:val="23"/>
          <w:szCs w:val="23"/>
        </w:rPr>
        <w:t xml:space="preserve"> </w:t>
      </w:r>
      <w:r w:rsidR="00CF739E" w:rsidRPr="001117DD">
        <w:rPr>
          <w:color w:val="auto"/>
          <w:sz w:val="23"/>
          <w:szCs w:val="23"/>
        </w:rPr>
        <w:t>– Moravský Písek řízených</w:t>
      </w:r>
      <w:r w:rsidRPr="001117DD">
        <w:rPr>
          <w:color w:val="auto"/>
          <w:sz w:val="23"/>
          <w:szCs w:val="23"/>
        </w:rPr>
        <w:t xml:space="preserve"> </w:t>
      </w:r>
      <w:r w:rsidRPr="001117DD">
        <w:rPr>
          <w:bCs/>
          <w:color w:val="auto"/>
          <w:sz w:val="23"/>
          <w:szCs w:val="23"/>
          <w:u w:val="single"/>
        </w:rPr>
        <w:t>pracovištěm CDP Přerov</w:t>
      </w:r>
      <w:r w:rsidRPr="001117DD">
        <w:rPr>
          <w:b/>
          <w:bCs/>
          <w:color w:val="auto"/>
          <w:sz w:val="23"/>
          <w:szCs w:val="23"/>
        </w:rPr>
        <w:t xml:space="preserve"> </w:t>
      </w:r>
      <w:r w:rsidR="00BE6CA8" w:rsidRPr="001117DD">
        <w:rPr>
          <w:color w:val="auto"/>
          <w:sz w:val="23"/>
          <w:szCs w:val="23"/>
        </w:rPr>
        <w:t>řídící dispečer koná jako výpravčí dle bodů a-d.</w:t>
      </w:r>
      <w:r w:rsidR="00BE6CA8" w:rsidRPr="00EA0A91">
        <w:rPr>
          <w:color w:val="auto"/>
          <w:sz w:val="23"/>
          <w:szCs w:val="23"/>
        </w:rPr>
        <w:t xml:space="preserve"> </w:t>
      </w:r>
    </w:p>
    <w:p w14:paraId="3D0E2386" w14:textId="77777777" w:rsidR="00BA6253" w:rsidRPr="00F72CCF" w:rsidRDefault="00230EE1" w:rsidP="00230EE1">
      <w:pPr>
        <w:pStyle w:val="Default"/>
        <w:spacing w:after="60"/>
        <w:rPr>
          <w:sz w:val="23"/>
          <w:szCs w:val="23"/>
        </w:rPr>
      </w:pPr>
      <w:r w:rsidRPr="00EA0A91">
        <w:rPr>
          <w:color w:val="auto"/>
          <w:sz w:val="23"/>
          <w:szCs w:val="23"/>
        </w:rPr>
        <w:t xml:space="preserve">g) </w:t>
      </w:r>
      <w:r w:rsidR="00BA6253" w:rsidRPr="00EA0A91">
        <w:rPr>
          <w:color w:val="auto"/>
          <w:sz w:val="23"/>
          <w:szCs w:val="23"/>
        </w:rPr>
        <w:t xml:space="preserve">Na požadavek CED (DPMB) </w:t>
      </w:r>
      <w:r w:rsidR="00BA6253" w:rsidRPr="00F72CCF">
        <w:rPr>
          <w:sz w:val="23"/>
          <w:szCs w:val="23"/>
        </w:rPr>
        <w:t xml:space="preserve">sdělí doprovod vlaku přibližný (orientační) počet přestupujících osob. </w:t>
      </w:r>
    </w:p>
    <w:p w14:paraId="6275B088" w14:textId="77777777" w:rsidR="00BA6253" w:rsidRPr="00F72CCF" w:rsidRDefault="00230EE1" w:rsidP="00230EE1">
      <w:pPr>
        <w:spacing w:before="0"/>
        <w:rPr>
          <w:b/>
          <w:szCs w:val="22"/>
        </w:rPr>
      </w:pPr>
      <w:r w:rsidRPr="00F72CCF">
        <w:rPr>
          <w:sz w:val="23"/>
          <w:szCs w:val="23"/>
        </w:rPr>
        <w:t xml:space="preserve">h) </w:t>
      </w:r>
      <w:r w:rsidR="00BA6253" w:rsidRPr="00F72CCF">
        <w:rPr>
          <w:sz w:val="23"/>
          <w:szCs w:val="23"/>
        </w:rPr>
        <w:t>Při přestupu cestujících ze zpožděného vlaku na autobus výpravčí hlásí staničním rozhlasem vhodným způsobem nutnost rychlého přestupu cestujících na autobus.</w:t>
      </w:r>
    </w:p>
    <w:p w14:paraId="58023DFA" w14:textId="77777777" w:rsidR="00BA6253" w:rsidRPr="00F72CCF" w:rsidRDefault="00230EE1" w:rsidP="00BA6253">
      <w:pPr>
        <w:pStyle w:val="Default"/>
        <w:rPr>
          <w:sz w:val="23"/>
          <w:szCs w:val="23"/>
        </w:rPr>
      </w:pPr>
      <w:r w:rsidRPr="00F72CCF">
        <w:rPr>
          <w:sz w:val="23"/>
          <w:szCs w:val="23"/>
        </w:rPr>
        <w:t xml:space="preserve">i)  </w:t>
      </w:r>
      <w:r w:rsidR="00BA6253" w:rsidRPr="00F72CCF">
        <w:rPr>
          <w:sz w:val="23"/>
          <w:szCs w:val="23"/>
        </w:rPr>
        <w:t xml:space="preserve">V případě že: </w:t>
      </w:r>
    </w:p>
    <w:p w14:paraId="6910813A" w14:textId="77777777" w:rsidR="00BA6253" w:rsidRPr="00F72CCF" w:rsidRDefault="00230EE1" w:rsidP="00BA6253">
      <w:pPr>
        <w:pStyle w:val="Default"/>
        <w:rPr>
          <w:sz w:val="23"/>
          <w:szCs w:val="23"/>
        </w:rPr>
      </w:pPr>
      <w:r w:rsidRPr="001117DD">
        <w:rPr>
          <w:sz w:val="23"/>
          <w:szCs w:val="23"/>
        </w:rPr>
        <w:t xml:space="preserve">- </w:t>
      </w:r>
      <w:r w:rsidR="00BA6253" w:rsidRPr="001117DD">
        <w:rPr>
          <w:sz w:val="23"/>
          <w:szCs w:val="23"/>
        </w:rPr>
        <w:t xml:space="preserve">dojde k výpadku PA-ŘP (tzn. </w:t>
      </w:r>
      <w:r w:rsidR="00BA6253" w:rsidRPr="001117DD">
        <w:rPr>
          <w:bCs/>
          <w:sz w:val="23"/>
          <w:szCs w:val="23"/>
          <w:u w:val="single"/>
        </w:rPr>
        <w:t xml:space="preserve">nelze pořídit nebo předat informaci 080 </w:t>
      </w:r>
      <w:r w:rsidR="00BA6253" w:rsidRPr="001117DD">
        <w:rPr>
          <w:sz w:val="23"/>
          <w:szCs w:val="23"/>
          <w:u w:val="single"/>
        </w:rPr>
        <w:t>;</w:t>
      </w:r>
      <w:r w:rsidR="00BA6253" w:rsidRPr="00F72CCF">
        <w:rPr>
          <w:sz w:val="23"/>
          <w:szCs w:val="23"/>
        </w:rPr>
        <w:t xml:space="preserve"> </w:t>
      </w:r>
    </w:p>
    <w:p w14:paraId="393A6D01" w14:textId="77777777" w:rsidR="00BA6253" w:rsidRPr="00F72CCF" w:rsidRDefault="00230EE1" w:rsidP="00BA6253">
      <w:pPr>
        <w:pStyle w:val="Default"/>
        <w:rPr>
          <w:sz w:val="23"/>
          <w:szCs w:val="23"/>
        </w:rPr>
      </w:pPr>
      <w:r w:rsidRPr="00F72CCF">
        <w:rPr>
          <w:sz w:val="23"/>
          <w:szCs w:val="23"/>
        </w:rPr>
        <w:t xml:space="preserve">- </w:t>
      </w:r>
      <w:r w:rsidR="00BA6253" w:rsidRPr="00F72CCF">
        <w:rPr>
          <w:sz w:val="23"/>
          <w:szCs w:val="23"/>
        </w:rPr>
        <w:t xml:space="preserve">dojde k </w:t>
      </w:r>
      <w:r w:rsidR="00BA6253" w:rsidRPr="00F72CCF">
        <w:rPr>
          <w:bCs/>
          <w:sz w:val="23"/>
          <w:szCs w:val="23"/>
          <w:u w:val="single"/>
        </w:rPr>
        <w:t>výpadku přenosu informací</w:t>
      </w:r>
      <w:r w:rsidR="00BA6253" w:rsidRPr="00F72CCF">
        <w:rPr>
          <w:b/>
          <w:bCs/>
          <w:sz w:val="23"/>
          <w:szCs w:val="23"/>
        </w:rPr>
        <w:t xml:space="preserve"> </w:t>
      </w:r>
      <w:r w:rsidR="00BA6253" w:rsidRPr="00F72CCF">
        <w:rPr>
          <w:sz w:val="23"/>
          <w:szCs w:val="23"/>
        </w:rPr>
        <w:t xml:space="preserve">mezi PA-ŘP a CED, </w:t>
      </w:r>
    </w:p>
    <w:p w14:paraId="11749E86" w14:textId="77777777" w:rsidR="00E25754" w:rsidRPr="00EA0A91" w:rsidRDefault="00BA6253" w:rsidP="00DD74ED">
      <w:pPr>
        <w:pStyle w:val="Default"/>
        <w:spacing w:after="60"/>
        <w:rPr>
          <w:color w:val="auto"/>
          <w:sz w:val="23"/>
          <w:szCs w:val="23"/>
        </w:rPr>
      </w:pPr>
      <w:r w:rsidRPr="00EA0A91">
        <w:rPr>
          <w:color w:val="auto"/>
          <w:sz w:val="23"/>
          <w:szCs w:val="23"/>
        </w:rPr>
        <w:t xml:space="preserve">nahlašují výpravčí všech ŽST </w:t>
      </w:r>
      <w:r w:rsidR="00E25754" w:rsidRPr="00EA0A91">
        <w:rPr>
          <w:color w:val="auto"/>
          <w:sz w:val="23"/>
          <w:szCs w:val="23"/>
        </w:rPr>
        <w:t xml:space="preserve">a řídící dispečer CDP </w:t>
      </w:r>
      <w:r w:rsidRPr="00EA0A91">
        <w:rPr>
          <w:color w:val="auto"/>
          <w:sz w:val="23"/>
          <w:szCs w:val="23"/>
        </w:rPr>
        <w:t xml:space="preserve">polohy vlaků </w:t>
      </w:r>
      <w:r w:rsidRPr="00EA0A91">
        <w:rPr>
          <w:bCs/>
          <w:color w:val="auto"/>
          <w:sz w:val="23"/>
          <w:szCs w:val="23"/>
          <w:u w:val="single"/>
        </w:rPr>
        <w:t xml:space="preserve">telefonicky </w:t>
      </w:r>
      <w:r w:rsidRPr="00EA0A91">
        <w:rPr>
          <w:color w:val="auto"/>
          <w:sz w:val="23"/>
          <w:szCs w:val="23"/>
        </w:rPr>
        <w:t xml:space="preserve">prostřednictvím </w:t>
      </w:r>
      <w:r w:rsidR="00C42263" w:rsidRPr="00EA0A91">
        <w:rPr>
          <w:color w:val="auto"/>
          <w:sz w:val="23"/>
          <w:szCs w:val="23"/>
        </w:rPr>
        <w:t xml:space="preserve">provozního </w:t>
      </w:r>
      <w:r w:rsidRPr="00EA0A91">
        <w:rPr>
          <w:color w:val="auto"/>
          <w:sz w:val="23"/>
          <w:szCs w:val="23"/>
        </w:rPr>
        <w:t>dispečera</w:t>
      </w:r>
      <w:r w:rsidR="00C42263" w:rsidRPr="00EA0A91">
        <w:rPr>
          <w:color w:val="auto"/>
          <w:sz w:val="23"/>
          <w:szCs w:val="23"/>
        </w:rPr>
        <w:t xml:space="preserve"> CDP</w:t>
      </w:r>
      <w:r w:rsidR="00BE6CA8" w:rsidRPr="00EA0A91">
        <w:rPr>
          <w:color w:val="auto"/>
          <w:sz w:val="23"/>
          <w:szCs w:val="23"/>
        </w:rPr>
        <w:t>.</w:t>
      </w:r>
    </w:p>
    <w:p w14:paraId="41F24861" w14:textId="77777777" w:rsidR="00BA6253" w:rsidRPr="002408FE" w:rsidRDefault="00230EE1" w:rsidP="00DD74ED">
      <w:pPr>
        <w:pStyle w:val="Default"/>
        <w:spacing w:after="60"/>
        <w:rPr>
          <w:color w:val="auto"/>
          <w:sz w:val="23"/>
          <w:szCs w:val="23"/>
        </w:rPr>
      </w:pPr>
      <w:r w:rsidRPr="00F72CCF">
        <w:rPr>
          <w:sz w:val="23"/>
          <w:szCs w:val="23"/>
        </w:rPr>
        <w:t xml:space="preserve">j)  </w:t>
      </w:r>
      <w:r w:rsidR="00BA6253" w:rsidRPr="00F72CCF">
        <w:rPr>
          <w:sz w:val="23"/>
          <w:szCs w:val="23"/>
        </w:rPr>
        <w:t xml:space="preserve">V případě nebezpečí z prodlení je mimořádně povolena přímá komunikace výpravčí ↔ </w:t>
      </w:r>
      <w:r w:rsidR="00BA6253" w:rsidRPr="00EA0A91">
        <w:rPr>
          <w:color w:val="auto"/>
          <w:sz w:val="23"/>
          <w:szCs w:val="23"/>
        </w:rPr>
        <w:t xml:space="preserve">dispečer CED (DPMB). Výpravčí o provedené komunikaci informuje </w:t>
      </w:r>
      <w:r w:rsidR="002039E1" w:rsidRPr="002408FE">
        <w:rPr>
          <w:color w:val="auto"/>
          <w:sz w:val="23"/>
          <w:szCs w:val="23"/>
        </w:rPr>
        <w:t xml:space="preserve">provozního </w:t>
      </w:r>
      <w:r w:rsidR="00BA6253" w:rsidRPr="002408FE">
        <w:rPr>
          <w:color w:val="auto"/>
          <w:sz w:val="23"/>
          <w:szCs w:val="23"/>
        </w:rPr>
        <w:t xml:space="preserve">dispečera </w:t>
      </w:r>
      <w:r w:rsidR="006B1EBA" w:rsidRPr="002408FE">
        <w:rPr>
          <w:color w:val="auto"/>
          <w:sz w:val="23"/>
          <w:szCs w:val="23"/>
        </w:rPr>
        <w:t>SŽDC CDP Přerov</w:t>
      </w:r>
      <w:r w:rsidR="00BA6253" w:rsidRPr="002408FE">
        <w:rPr>
          <w:color w:val="auto"/>
          <w:sz w:val="23"/>
          <w:szCs w:val="23"/>
        </w:rPr>
        <w:t xml:space="preserve">, dispečer CED informuje dispečera </w:t>
      </w:r>
      <w:r w:rsidR="00C24EA4">
        <w:rPr>
          <w:color w:val="auto"/>
          <w:sz w:val="23"/>
          <w:szCs w:val="23"/>
        </w:rPr>
        <w:t>žel. dopravce</w:t>
      </w:r>
      <w:r w:rsidR="00BA6253" w:rsidRPr="002408FE">
        <w:rPr>
          <w:color w:val="auto"/>
          <w:sz w:val="23"/>
          <w:szCs w:val="23"/>
        </w:rPr>
        <w:t xml:space="preserve">. </w:t>
      </w:r>
    </w:p>
    <w:p w14:paraId="06CF98F1" w14:textId="77777777" w:rsidR="00BA6253" w:rsidRPr="00F72CCF" w:rsidRDefault="00BA6253" w:rsidP="00230EE1">
      <w:pPr>
        <w:pStyle w:val="Default"/>
        <w:spacing w:after="60"/>
        <w:rPr>
          <w:sz w:val="22"/>
          <w:szCs w:val="22"/>
        </w:rPr>
      </w:pPr>
      <w:r w:rsidRPr="00F72CCF">
        <w:rPr>
          <w:sz w:val="22"/>
          <w:szCs w:val="22"/>
        </w:rPr>
        <w:t xml:space="preserve">B. NÁVAZNOST AUTOBUS </w:t>
      </w:r>
      <w:r w:rsidR="006B1EBA" w:rsidRPr="00F72CCF">
        <w:rPr>
          <w:color w:val="FF0000"/>
          <w:sz w:val="22"/>
          <w:szCs w:val="22"/>
        </w:rPr>
        <w:t>-</w:t>
      </w:r>
      <w:r w:rsidR="006B1EBA" w:rsidRPr="00F72CCF">
        <w:rPr>
          <w:sz w:val="22"/>
          <w:szCs w:val="22"/>
        </w:rPr>
        <w:t xml:space="preserve"> </w:t>
      </w:r>
      <w:r w:rsidRPr="00F72CCF">
        <w:rPr>
          <w:sz w:val="22"/>
          <w:szCs w:val="22"/>
        </w:rPr>
        <w:t xml:space="preserve">VLAK </w:t>
      </w:r>
    </w:p>
    <w:p w14:paraId="652B1803" w14:textId="77777777" w:rsidR="00BA6253" w:rsidRPr="00F72CCF" w:rsidRDefault="00BA6253" w:rsidP="00230EE1">
      <w:pPr>
        <w:pStyle w:val="Default"/>
        <w:spacing w:after="60"/>
        <w:rPr>
          <w:sz w:val="23"/>
          <w:szCs w:val="23"/>
        </w:rPr>
      </w:pPr>
      <w:r w:rsidRPr="00F72CCF">
        <w:rPr>
          <w:sz w:val="23"/>
          <w:szCs w:val="23"/>
        </w:rPr>
        <w:t xml:space="preserve">Zabezpečení přestupní návaznosti autobus vlak se provádí následujícím způsobem: </w:t>
      </w:r>
    </w:p>
    <w:p w14:paraId="4145095A" w14:textId="77777777" w:rsidR="00BA6253" w:rsidRPr="002408FE" w:rsidRDefault="00BA6253" w:rsidP="00230EE1">
      <w:pPr>
        <w:pStyle w:val="Default"/>
        <w:spacing w:after="60"/>
        <w:rPr>
          <w:color w:val="auto"/>
          <w:sz w:val="23"/>
          <w:szCs w:val="23"/>
        </w:rPr>
      </w:pPr>
      <w:r w:rsidRPr="00F72CCF">
        <w:rPr>
          <w:sz w:val="23"/>
          <w:szCs w:val="23"/>
        </w:rPr>
        <w:t xml:space="preserve">a) </w:t>
      </w:r>
      <w:r w:rsidR="00DD74ED" w:rsidRPr="00F72CCF">
        <w:rPr>
          <w:sz w:val="23"/>
          <w:szCs w:val="23"/>
        </w:rPr>
        <w:t>Z</w:t>
      </w:r>
      <w:r w:rsidRPr="00F72CCF">
        <w:rPr>
          <w:sz w:val="23"/>
          <w:szCs w:val="23"/>
        </w:rPr>
        <w:t xml:space="preserve">abezpečení přestupní návaznosti autobus </w:t>
      </w:r>
      <w:r w:rsidR="006B1EBA" w:rsidRPr="00F72CCF">
        <w:rPr>
          <w:sz w:val="23"/>
          <w:szCs w:val="23"/>
        </w:rPr>
        <w:t xml:space="preserve">- </w:t>
      </w:r>
      <w:r w:rsidRPr="00F72CCF">
        <w:rPr>
          <w:sz w:val="23"/>
          <w:szCs w:val="23"/>
        </w:rPr>
        <w:t xml:space="preserve">vlak </w:t>
      </w:r>
      <w:r w:rsidRPr="00F72CCF">
        <w:rPr>
          <w:bCs/>
          <w:sz w:val="23"/>
          <w:szCs w:val="23"/>
          <w:u w:val="single"/>
        </w:rPr>
        <w:t>při zpoždění přípojného autobusu</w:t>
      </w:r>
      <w:r w:rsidRPr="00F72CCF">
        <w:rPr>
          <w:b/>
          <w:bCs/>
          <w:sz w:val="23"/>
          <w:szCs w:val="23"/>
        </w:rPr>
        <w:t xml:space="preserve"> </w:t>
      </w:r>
      <w:r w:rsidRPr="00F72CCF">
        <w:rPr>
          <w:sz w:val="23"/>
          <w:szCs w:val="23"/>
        </w:rPr>
        <w:t>se uskutečňuje zasláním požadavku CED</w:t>
      </w:r>
      <w:r w:rsidR="004D5B03">
        <w:rPr>
          <w:sz w:val="23"/>
          <w:szCs w:val="23"/>
        </w:rPr>
        <w:t xml:space="preserve"> (obvykle automaticky generovaného systémem CEDRIS)</w:t>
      </w:r>
      <w:r w:rsidRPr="00F72CCF">
        <w:rPr>
          <w:sz w:val="23"/>
          <w:szCs w:val="23"/>
        </w:rPr>
        <w:t>, v kterém je uveden pokyn pro pozdržení výpravy vlaku do určeného času. Požadavek je z pracoviště CED odeslán prvotně na</w:t>
      </w:r>
      <w:r w:rsidR="002039E1" w:rsidRPr="002408FE">
        <w:rPr>
          <w:color w:val="auto"/>
          <w:sz w:val="23"/>
          <w:szCs w:val="23"/>
        </w:rPr>
        <w:t> </w:t>
      </w:r>
      <w:r w:rsidR="004D5B03" w:rsidRPr="002408FE">
        <w:rPr>
          <w:color w:val="auto"/>
          <w:sz w:val="23"/>
          <w:szCs w:val="23"/>
        </w:rPr>
        <w:t>provozní</w:t>
      </w:r>
      <w:r w:rsidR="004D5B03">
        <w:rPr>
          <w:color w:val="auto"/>
          <w:sz w:val="23"/>
          <w:szCs w:val="23"/>
        </w:rPr>
        <w:t>ho</w:t>
      </w:r>
      <w:r w:rsidR="004D5B03" w:rsidRPr="002408FE">
        <w:rPr>
          <w:color w:val="auto"/>
          <w:sz w:val="23"/>
          <w:szCs w:val="23"/>
        </w:rPr>
        <w:t xml:space="preserve"> dispečer</w:t>
      </w:r>
      <w:r w:rsidR="004D5B03">
        <w:rPr>
          <w:color w:val="auto"/>
          <w:sz w:val="23"/>
          <w:szCs w:val="23"/>
        </w:rPr>
        <w:t>a</w:t>
      </w:r>
      <w:r w:rsidR="004D5B03" w:rsidRPr="002408FE">
        <w:rPr>
          <w:color w:val="auto"/>
          <w:sz w:val="23"/>
          <w:szCs w:val="23"/>
        </w:rPr>
        <w:t xml:space="preserve"> </w:t>
      </w:r>
      <w:r w:rsidR="006B1EBA" w:rsidRPr="002408FE">
        <w:rPr>
          <w:color w:val="auto"/>
          <w:sz w:val="23"/>
          <w:szCs w:val="23"/>
        </w:rPr>
        <w:t>SŽ</w:t>
      </w:r>
      <w:r w:rsidR="006B1EBA" w:rsidRPr="00F72CCF">
        <w:rPr>
          <w:color w:val="FF0000"/>
          <w:sz w:val="23"/>
          <w:szCs w:val="23"/>
        </w:rPr>
        <w:t xml:space="preserve"> </w:t>
      </w:r>
      <w:r w:rsidR="006B1EBA" w:rsidRPr="002408FE">
        <w:rPr>
          <w:color w:val="auto"/>
          <w:sz w:val="23"/>
          <w:szCs w:val="23"/>
        </w:rPr>
        <w:t>CDP Přerov</w:t>
      </w:r>
      <w:r w:rsidR="004D5B03">
        <w:rPr>
          <w:color w:val="auto"/>
          <w:sz w:val="23"/>
          <w:szCs w:val="23"/>
        </w:rPr>
        <w:t>, který požadavek</w:t>
      </w:r>
      <w:r w:rsidRPr="002408FE">
        <w:rPr>
          <w:color w:val="auto"/>
          <w:sz w:val="23"/>
          <w:szCs w:val="23"/>
        </w:rPr>
        <w:t xml:space="preserve"> buď anuluje (požadavek zneplatní a dohodne s CED jiný způsob řešení) nebo odsouhlasí (požadavek se přepošle výpravčímu jako </w:t>
      </w:r>
      <w:r w:rsidRPr="002408FE">
        <w:rPr>
          <w:bCs/>
          <w:color w:val="auto"/>
          <w:sz w:val="23"/>
          <w:szCs w:val="23"/>
          <w:u w:val="single"/>
        </w:rPr>
        <w:t xml:space="preserve">zpráva o čekání vlaku </w:t>
      </w:r>
      <w:r w:rsidRPr="002408FE">
        <w:rPr>
          <w:color w:val="auto"/>
          <w:sz w:val="23"/>
          <w:szCs w:val="23"/>
          <w:u w:val="single"/>
        </w:rPr>
        <w:t>d</w:t>
      </w:r>
      <w:r w:rsidRPr="002408FE">
        <w:rPr>
          <w:color w:val="auto"/>
          <w:sz w:val="23"/>
          <w:szCs w:val="23"/>
        </w:rPr>
        <w:t>o PA-ŘP</w:t>
      </w:r>
      <w:r w:rsidR="004D5B03">
        <w:rPr>
          <w:color w:val="auto"/>
          <w:sz w:val="23"/>
          <w:szCs w:val="23"/>
        </w:rPr>
        <w:t>, na vědomí dispečerovi žel. dopravce</w:t>
      </w:r>
      <w:r w:rsidRPr="002408FE">
        <w:rPr>
          <w:color w:val="auto"/>
          <w:sz w:val="23"/>
          <w:szCs w:val="23"/>
        </w:rPr>
        <w:t xml:space="preserve">). Zpráva o čekání vlaku je pro výpravčího ŽST závazná. Pokud má výpravčí ŽST pochybnosti o požadavku uvedeném ve zprávě o čekání vlaku, kontaktuje </w:t>
      </w:r>
      <w:r w:rsidR="002039E1" w:rsidRPr="002408FE">
        <w:rPr>
          <w:color w:val="auto"/>
          <w:sz w:val="23"/>
          <w:szCs w:val="23"/>
        </w:rPr>
        <w:t xml:space="preserve">provozního </w:t>
      </w:r>
      <w:r w:rsidRPr="002408FE">
        <w:rPr>
          <w:color w:val="auto"/>
          <w:sz w:val="23"/>
          <w:szCs w:val="23"/>
        </w:rPr>
        <w:t xml:space="preserve">dispečera </w:t>
      </w:r>
      <w:r w:rsidR="00B34885" w:rsidRPr="002408FE">
        <w:rPr>
          <w:color w:val="auto"/>
          <w:sz w:val="23"/>
          <w:szCs w:val="23"/>
        </w:rPr>
        <w:t>SŽ CDP Přerov</w:t>
      </w:r>
      <w:r w:rsidRPr="002408FE">
        <w:rPr>
          <w:color w:val="auto"/>
          <w:sz w:val="23"/>
          <w:szCs w:val="23"/>
        </w:rPr>
        <w:t xml:space="preserve">; </w:t>
      </w:r>
    </w:p>
    <w:p w14:paraId="10848881" w14:textId="77777777" w:rsidR="00BA6253" w:rsidRPr="002408FE" w:rsidRDefault="00DD74ED" w:rsidP="00DD74ED">
      <w:pPr>
        <w:pStyle w:val="Default"/>
        <w:spacing w:after="60"/>
        <w:rPr>
          <w:strike/>
          <w:color w:val="auto"/>
          <w:sz w:val="23"/>
          <w:szCs w:val="23"/>
        </w:rPr>
      </w:pPr>
      <w:r w:rsidRPr="002408FE">
        <w:rPr>
          <w:color w:val="auto"/>
          <w:sz w:val="23"/>
          <w:szCs w:val="23"/>
        </w:rPr>
        <w:t xml:space="preserve">b) </w:t>
      </w:r>
      <w:r w:rsidR="00B34885" w:rsidRPr="002408FE">
        <w:rPr>
          <w:color w:val="auto"/>
          <w:sz w:val="23"/>
          <w:szCs w:val="23"/>
        </w:rPr>
        <w:t xml:space="preserve">Obdobně se postupuje u tratí dálkově ovládaných z CDP Přerov: </w:t>
      </w:r>
      <w:r w:rsidR="00BA6253" w:rsidRPr="002408FE">
        <w:rPr>
          <w:color w:val="auto"/>
          <w:sz w:val="23"/>
          <w:szCs w:val="23"/>
        </w:rPr>
        <w:t xml:space="preserve">požadavek z CED </w:t>
      </w:r>
      <w:r w:rsidR="00B34885" w:rsidRPr="002408FE">
        <w:rPr>
          <w:color w:val="auto"/>
          <w:sz w:val="23"/>
          <w:szCs w:val="23"/>
        </w:rPr>
        <w:t>obdrží  řídící dispečer CDP Přerov.</w:t>
      </w:r>
      <w:r w:rsidR="00BA6253" w:rsidRPr="002408FE">
        <w:rPr>
          <w:color w:val="auto"/>
          <w:sz w:val="23"/>
          <w:szCs w:val="23"/>
        </w:rPr>
        <w:t xml:space="preserve"> </w:t>
      </w:r>
    </w:p>
    <w:p w14:paraId="4775894A" w14:textId="77777777" w:rsidR="00BA6253" w:rsidRPr="002408FE" w:rsidRDefault="00DD74ED" w:rsidP="00BA6253">
      <w:pPr>
        <w:pStyle w:val="Default"/>
        <w:rPr>
          <w:color w:val="auto"/>
          <w:sz w:val="23"/>
          <w:szCs w:val="23"/>
        </w:rPr>
      </w:pPr>
      <w:r w:rsidRPr="002408FE">
        <w:rPr>
          <w:color w:val="auto"/>
          <w:sz w:val="23"/>
          <w:szCs w:val="23"/>
        </w:rPr>
        <w:t xml:space="preserve">c)  </w:t>
      </w:r>
      <w:r w:rsidR="00BA6253" w:rsidRPr="002408FE">
        <w:rPr>
          <w:color w:val="auto"/>
          <w:sz w:val="23"/>
          <w:szCs w:val="23"/>
        </w:rPr>
        <w:t xml:space="preserve">Na požadavek dispečera </w:t>
      </w:r>
      <w:r w:rsidR="00E13F03" w:rsidRPr="00F72CCF">
        <w:rPr>
          <w:color w:val="auto"/>
          <w:sz w:val="23"/>
          <w:szCs w:val="23"/>
        </w:rPr>
        <w:t>žel. dopravce</w:t>
      </w:r>
      <w:r w:rsidR="00BA6253" w:rsidRPr="002408FE">
        <w:rPr>
          <w:color w:val="auto"/>
          <w:sz w:val="23"/>
          <w:szCs w:val="23"/>
        </w:rPr>
        <w:t xml:space="preserve"> sdělí CED přibližný (orientační) počet přestupujících osob, zjištěný z jeho příkazu řidičem autobusu (je-li to technicky možné). </w:t>
      </w:r>
    </w:p>
    <w:p w14:paraId="0320C037" w14:textId="77777777" w:rsidR="00BA6253" w:rsidRPr="00A61E38" w:rsidRDefault="00560B28" w:rsidP="00BA6253">
      <w:pPr>
        <w:pStyle w:val="Default"/>
        <w:rPr>
          <w:sz w:val="23"/>
          <w:szCs w:val="23"/>
        </w:rPr>
      </w:pPr>
      <w:r>
        <w:rPr>
          <w:sz w:val="23"/>
          <w:szCs w:val="23"/>
        </w:rPr>
        <w:t xml:space="preserve">d)  </w:t>
      </w:r>
      <w:r w:rsidR="00BA6253" w:rsidRPr="00A61E38">
        <w:rPr>
          <w:sz w:val="23"/>
          <w:szCs w:val="23"/>
        </w:rPr>
        <w:t xml:space="preserve">Výpravčí v případě </w:t>
      </w:r>
      <w:r w:rsidR="00BA6253" w:rsidRPr="00DD74ED">
        <w:rPr>
          <w:bCs/>
          <w:sz w:val="23"/>
          <w:szCs w:val="23"/>
          <w:u w:val="single"/>
        </w:rPr>
        <w:t>ohlášeného</w:t>
      </w:r>
      <w:r w:rsidR="00BA6253" w:rsidRPr="00A61E38">
        <w:rPr>
          <w:b/>
          <w:bCs/>
          <w:sz w:val="23"/>
          <w:szCs w:val="23"/>
        </w:rPr>
        <w:t xml:space="preserve"> </w:t>
      </w:r>
      <w:r w:rsidR="00BA6253" w:rsidRPr="00A61E38">
        <w:rPr>
          <w:sz w:val="23"/>
          <w:szCs w:val="23"/>
        </w:rPr>
        <w:t xml:space="preserve">zpoždění přípojného autobusového spoje </w:t>
      </w:r>
      <w:r w:rsidR="00BA6253" w:rsidRPr="00DD74ED">
        <w:rPr>
          <w:bCs/>
          <w:sz w:val="23"/>
          <w:szCs w:val="23"/>
          <w:u w:val="single"/>
        </w:rPr>
        <w:t>dovolí odjezd</w:t>
      </w:r>
      <w:r w:rsidR="00BA6253" w:rsidRPr="00A61E38">
        <w:rPr>
          <w:b/>
          <w:bCs/>
          <w:sz w:val="23"/>
          <w:szCs w:val="23"/>
        </w:rPr>
        <w:t xml:space="preserve"> </w:t>
      </w:r>
      <w:r w:rsidR="00BA6253" w:rsidRPr="00A61E38">
        <w:rPr>
          <w:sz w:val="23"/>
          <w:szCs w:val="23"/>
        </w:rPr>
        <w:t xml:space="preserve">návazného vlaku v době stanovené jízdním řádem pouze v těchto případech (stačí jeden z nich): </w:t>
      </w:r>
    </w:p>
    <w:p w14:paraId="1A7AB9C7" w14:textId="77777777" w:rsidR="00BA6253" w:rsidRPr="00A61E38" w:rsidRDefault="00DD74ED" w:rsidP="00BA6253">
      <w:pPr>
        <w:pStyle w:val="Default"/>
        <w:rPr>
          <w:sz w:val="23"/>
          <w:szCs w:val="23"/>
        </w:rPr>
      </w:pPr>
      <w:r>
        <w:rPr>
          <w:sz w:val="23"/>
          <w:szCs w:val="23"/>
        </w:rPr>
        <w:t xml:space="preserve">- </w:t>
      </w:r>
      <w:r w:rsidR="00BA6253" w:rsidRPr="00A61E38">
        <w:rPr>
          <w:sz w:val="23"/>
          <w:szCs w:val="23"/>
        </w:rPr>
        <w:t xml:space="preserve">vlak </w:t>
      </w:r>
      <w:r w:rsidR="00803442">
        <w:rPr>
          <w:sz w:val="23"/>
          <w:szCs w:val="23"/>
        </w:rPr>
        <w:t>ne</w:t>
      </w:r>
      <w:r w:rsidR="00BA6253" w:rsidRPr="00A61E38">
        <w:rPr>
          <w:sz w:val="23"/>
          <w:szCs w:val="23"/>
        </w:rPr>
        <w:t>má stanovenou čekací dobu  (</w:t>
      </w:r>
      <w:r w:rsidR="000241B7">
        <w:rPr>
          <w:sz w:val="23"/>
          <w:szCs w:val="23"/>
        </w:rPr>
        <w:t xml:space="preserve">N </w:t>
      </w:r>
      <w:r w:rsidR="00803442">
        <w:rPr>
          <w:sz w:val="23"/>
          <w:szCs w:val="23"/>
        </w:rPr>
        <w:t xml:space="preserve">= </w:t>
      </w:r>
      <w:r w:rsidR="00BA6253" w:rsidRPr="00A61E38">
        <w:rPr>
          <w:sz w:val="23"/>
          <w:szCs w:val="23"/>
        </w:rPr>
        <w:t xml:space="preserve">nečeká); </w:t>
      </w:r>
    </w:p>
    <w:p w14:paraId="7135B8D2" w14:textId="77777777" w:rsidR="00BA6253" w:rsidRPr="002408FE" w:rsidRDefault="00DD74ED" w:rsidP="00BA6253">
      <w:pPr>
        <w:pStyle w:val="Default"/>
        <w:rPr>
          <w:color w:val="auto"/>
          <w:sz w:val="23"/>
          <w:szCs w:val="23"/>
        </w:rPr>
      </w:pPr>
      <w:r w:rsidRPr="002408FE">
        <w:rPr>
          <w:color w:val="auto"/>
          <w:sz w:val="23"/>
          <w:szCs w:val="23"/>
        </w:rPr>
        <w:t xml:space="preserve">- </w:t>
      </w:r>
      <w:r w:rsidR="00BA6253" w:rsidRPr="002408FE">
        <w:rPr>
          <w:color w:val="auto"/>
          <w:sz w:val="23"/>
          <w:szCs w:val="23"/>
        </w:rPr>
        <w:t xml:space="preserve">ohlášené zpoždění </w:t>
      </w:r>
      <w:r w:rsidR="00B34885" w:rsidRPr="002408FE">
        <w:rPr>
          <w:color w:val="auto"/>
          <w:sz w:val="23"/>
          <w:szCs w:val="23"/>
        </w:rPr>
        <w:t>ne</w:t>
      </w:r>
      <w:r w:rsidR="00BA6253" w:rsidRPr="002408FE">
        <w:rPr>
          <w:color w:val="auto"/>
          <w:sz w:val="23"/>
          <w:szCs w:val="23"/>
        </w:rPr>
        <w:t xml:space="preserve">lze pokrýt stanovenou čekací dobou; </w:t>
      </w:r>
    </w:p>
    <w:p w14:paraId="3500439B" w14:textId="77777777" w:rsidR="00BA6253" w:rsidRPr="00A61E38" w:rsidRDefault="00DD74ED" w:rsidP="00DD74ED">
      <w:pPr>
        <w:pStyle w:val="Default"/>
        <w:spacing w:after="60"/>
        <w:rPr>
          <w:sz w:val="23"/>
          <w:szCs w:val="23"/>
        </w:rPr>
      </w:pPr>
      <w:r>
        <w:rPr>
          <w:sz w:val="23"/>
          <w:szCs w:val="23"/>
        </w:rPr>
        <w:t xml:space="preserve">- </w:t>
      </w:r>
      <w:r w:rsidR="00BA6253" w:rsidRPr="00A61E38">
        <w:rPr>
          <w:sz w:val="23"/>
          <w:szCs w:val="23"/>
        </w:rPr>
        <w:t xml:space="preserve">je ohlášen nulový počet přestupujících cestujících. </w:t>
      </w:r>
    </w:p>
    <w:p w14:paraId="662E59C3" w14:textId="77777777" w:rsidR="00BA6253" w:rsidRPr="00A61E38" w:rsidRDefault="00DD74ED" w:rsidP="00BA6253">
      <w:pPr>
        <w:pStyle w:val="Default"/>
        <w:rPr>
          <w:sz w:val="23"/>
          <w:szCs w:val="23"/>
        </w:rPr>
      </w:pPr>
      <w:r>
        <w:rPr>
          <w:sz w:val="23"/>
          <w:szCs w:val="23"/>
        </w:rPr>
        <w:t xml:space="preserve">e)  </w:t>
      </w:r>
      <w:r w:rsidR="00BA6253" w:rsidRPr="00A61E38">
        <w:rPr>
          <w:sz w:val="23"/>
          <w:szCs w:val="23"/>
        </w:rPr>
        <w:t xml:space="preserve">V případě že: </w:t>
      </w:r>
    </w:p>
    <w:p w14:paraId="1B36807C" w14:textId="77777777" w:rsidR="00BA6253" w:rsidRPr="00A61E38" w:rsidRDefault="00DD74ED" w:rsidP="00BA6253">
      <w:pPr>
        <w:pStyle w:val="Default"/>
        <w:rPr>
          <w:sz w:val="23"/>
          <w:szCs w:val="23"/>
        </w:rPr>
      </w:pPr>
      <w:r>
        <w:rPr>
          <w:sz w:val="23"/>
          <w:szCs w:val="23"/>
        </w:rPr>
        <w:t xml:space="preserve">- </w:t>
      </w:r>
      <w:r w:rsidR="00BA6253" w:rsidRPr="00A61E38">
        <w:rPr>
          <w:sz w:val="23"/>
          <w:szCs w:val="23"/>
        </w:rPr>
        <w:t xml:space="preserve">dojde k výpadku PA-ŘP, kdy </w:t>
      </w:r>
      <w:r w:rsidR="00BA6253" w:rsidRPr="00DD74ED">
        <w:rPr>
          <w:bCs/>
          <w:sz w:val="23"/>
          <w:szCs w:val="23"/>
          <w:u w:val="single"/>
        </w:rPr>
        <w:t>nelze přijmout zprávu o čekání vlaku</w:t>
      </w:r>
      <w:r w:rsidR="00BA6253" w:rsidRPr="00A61E38">
        <w:rPr>
          <w:sz w:val="23"/>
          <w:szCs w:val="23"/>
        </w:rPr>
        <w:t xml:space="preserve">; </w:t>
      </w:r>
    </w:p>
    <w:p w14:paraId="14EBC514" w14:textId="77777777" w:rsidR="00BA6253" w:rsidRPr="00A61E38" w:rsidRDefault="00DD74ED" w:rsidP="00BA6253">
      <w:pPr>
        <w:pStyle w:val="Default"/>
        <w:rPr>
          <w:sz w:val="23"/>
          <w:szCs w:val="23"/>
        </w:rPr>
      </w:pPr>
      <w:r>
        <w:rPr>
          <w:sz w:val="23"/>
          <w:szCs w:val="23"/>
        </w:rPr>
        <w:t xml:space="preserve">- </w:t>
      </w:r>
      <w:r w:rsidR="00BA6253" w:rsidRPr="00A61E38">
        <w:rPr>
          <w:sz w:val="23"/>
          <w:szCs w:val="23"/>
        </w:rPr>
        <w:t xml:space="preserve">dojde k </w:t>
      </w:r>
      <w:r w:rsidR="00BA6253" w:rsidRPr="00DD74ED">
        <w:rPr>
          <w:bCs/>
          <w:sz w:val="23"/>
          <w:szCs w:val="23"/>
          <w:u w:val="single"/>
        </w:rPr>
        <w:t>výpadku přenosu informací</w:t>
      </w:r>
      <w:r w:rsidR="00BA6253" w:rsidRPr="00A61E38">
        <w:rPr>
          <w:b/>
          <w:bCs/>
          <w:sz w:val="23"/>
          <w:szCs w:val="23"/>
        </w:rPr>
        <w:t xml:space="preserve"> </w:t>
      </w:r>
      <w:r w:rsidR="00BA6253" w:rsidRPr="00A61E38">
        <w:rPr>
          <w:sz w:val="23"/>
          <w:szCs w:val="23"/>
        </w:rPr>
        <w:t xml:space="preserve">mezi PA-ŘP a CED, </w:t>
      </w:r>
    </w:p>
    <w:p w14:paraId="33F4544D" w14:textId="77777777" w:rsidR="00BA6253" w:rsidRPr="002408FE" w:rsidRDefault="00BA6253" w:rsidP="001117DD">
      <w:pPr>
        <w:pStyle w:val="Default"/>
        <w:spacing w:after="60"/>
        <w:rPr>
          <w:color w:val="auto"/>
          <w:sz w:val="23"/>
          <w:szCs w:val="23"/>
        </w:rPr>
      </w:pPr>
      <w:r w:rsidRPr="002408FE">
        <w:rPr>
          <w:color w:val="auto"/>
          <w:sz w:val="23"/>
          <w:szCs w:val="23"/>
        </w:rPr>
        <w:t xml:space="preserve">pokyny pro výpravčího se zajišťují </w:t>
      </w:r>
      <w:r w:rsidRPr="002408FE">
        <w:rPr>
          <w:bCs/>
          <w:color w:val="auto"/>
          <w:sz w:val="23"/>
          <w:szCs w:val="23"/>
          <w:u w:val="single"/>
        </w:rPr>
        <w:t xml:space="preserve">telefonicky </w:t>
      </w:r>
      <w:r w:rsidRPr="002408FE">
        <w:rPr>
          <w:color w:val="auto"/>
          <w:sz w:val="23"/>
          <w:szCs w:val="23"/>
        </w:rPr>
        <w:t xml:space="preserve">po linii dispečer CED (DPMB) dispečer </w:t>
      </w:r>
      <w:r w:rsidR="00E13F03" w:rsidRPr="00F72CCF">
        <w:rPr>
          <w:color w:val="auto"/>
          <w:sz w:val="23"/>
          <w:szCs w:val="23"/>
        </w:rPr>
        <w:t>žel. dopravce</w:t>
      </w:r>
      <w:r w:rsidR="002408FE">
        <w:rPr>
          <w:color w:val="auto"/>
          <w:sz w:val="23"/>
          <w:szCs w:val="23"/>
        </w:rPr>
        <w:t xml:space="preserve"> </w:t>
      </w:r>
      <w:r w:rsidR="002039E1" w:rsidRPr="002408FE">
        <w:rPr>
          <w:color w:val="auto"/>
          <w:sz w:val="23"/>
          <w:szCs w:val="23"/>
        </w:rPr>
        <w:t>–</w:t>
      </w:r>
      <w:r w:rsidRPr="002408FE">
        <w:rPr>
          <w:color w:val="auto"/>
          <w:sz w:val="23"/>
          <w:szCs w:val="23"/>
        </w:rPr>
        <w:t xml:space="preserve"> </w:t>
      </w:r>
      <w:r w:rsidR="002039E1" w:rsidRPr="002408FE">
        <w:rPr>
          <w:color w:val="auto"/>
          <w:sz w:val="23"/>
          <w:szCs w:val="23"/>
        </w:rPr>
        <w:t xml:space="preserve">provozní </w:t>
      </w:r>
      <w:r w:rsidRPr="002408FE">
        <w:rPr>
          <w:color w:val="auto"/>
          <w:sz w:val="23"/>
          <w:szCs w:val="23"/>
        </w:rPr>
        <w:t xml:space="preserve">dispečer </w:t>
      </w:r>
      <w:r w:rsidR="00560B28" w:rsidRPr="002408FE">
        <w:rPr>
          <w:color w:val="auto"/>
          <w:sz w:val="23"/>
          <w:szCs w:val="23"/>
        </w:rPr>
        <w:t>SŽ CDP Přerov -</w:t>
      </w:r>
      <w:r w:rsidRPr="002408FE">
        <w:rPr>
          <w:color w:val="auto"/>
          <w:sz w:val="23"/>
          <w:szCs w:val="23"/>
        </w:rPr>
        <w:t xml:space="preserve"> výpravčí. </w:t>
      </w:r>
    </w:p>
    <w:p w14:paraId="3F52E51D" w14:textId="77777777" w:rsidR="00BA6253" w:rsidRPr="002408FE" w:rsidRDefault="00DD74ED" w:rsidP="00E13F03">
      <w:pPr>
        <w:pStyle w:val="Default"/>
        <w:spacing w:after="60"/>
        <w:rPr>
          <w:color w:val="auto"/>
          <w:sz w:val="23"/>
          <w:szCs w:val="23"/>
        </w:rPr>
      </w:pPr>
      <w:r w:rsidRPr="00F72CCF">
        <w:rPr>
          <w:sz w:val="23"/>
          <w:szCs w:val="23"/>
        </w:rPr>
        <w:t xml:space="preserve">f)  </w:t>
      </w:r>
      <w:r w:rsidR="00BA6253" w:rsidRPr="00F72CCF">
        <w:rPr>
          <w:sz w:val="23"/>
          <w:szCs w:val="23"/>
        </w:rPr>
        <w:t xml:space="preserve">V případě nebezpečí z prodlení je mimořádně povolena přímá komunikace dispečer CED </w:t>
      </w:r>
      <w:r w:rsidR="00BA6253" w:rsidRPr="002408FE">
        <w:rPr>
          <w:color w:val="auto"/>
          <w:sz w:val="23"/>
          <w:szCs w:val="23"/>
        </w:rPr>
        <w:t xml:space="preserve">(DPMB) ↔ výpravčí. </w:t>
      </w:r>
      <w:r w:rsidR="00560B28" w:rsidRPr="002408FE">
        <w:rPr>
          <w:color w:val="auto"/>
          <w:sz w:val="23"/>
          <w:szCs w:val="23"/>
        </w:rPr>
        <w:t xml:space="preserve">Výpravčí o provedené komunikaci informuje </w:t>
      </w:r>
      <w:r w:rsidR="00055F00" w:rsidRPr="002408FE">
        <w:rPr>
          <w:color w:val="auto"/>
          <w:sz w:val="23"/>
          <w:szCs w:val="23"/>
        </w:rPr>
        <w:t xml:space="preserve">provozního </w:t>
      </w:r>
      <w:r w:rsidR="00560B28" w:rsidRPr="002408FE">
        <w:rPr>
          <w:color w:val="auto"/>
          <w:sz w:val="23"/>
          <w:szCs w:val="23"/>
        </w:rPr>
        <w:t xml:space="preserve">dispečera SŽ </w:t>
      </w:r>
      <w:r w:rsidR="00560B28" w:rsidRPr="001117DD">
        <w:rPr>
          <w:color w:val="auto"/>
          <w:sz w:val="23"/>
          <w:szCs w:val="23"/>
        </w:rPr>
        <w:t xml:space="preserve">CDP Přerov, dispečer CED informuje dispečera </w:t>
      </w:r>
      <w:r w:rsidR="00E13F03" w:rsidRPr="001117DD">
        <w:rPr>
          <w:color w:val="auto"/>
          <w:sz w:val="23"/>
          <w:szCs w:val="23"/>
        </w:rPr>
        <w:t>žel. dopravce.</w:t>
      </w:r>
      <w:r w:rsidR="002A59A4" w:rsidRPr="001117DD">
        <w:rPr>
          <w:color w:val="auto"/>
          <w:sz w:val="23"/>
          <w:szCs w:val="23"/>
        </w:rPr>
        <w:t xml:space="preserve"> </w:t>
      </w:r>
    </w:p>
    <w:p w14:paraId="6A2C6CE3" w14:textId="77777777" w:rsidR="00762F37" w:rsidRPr="00F72CCF" w:rsidRDefault="00762F37" w:rsidP="001E51F1">
      <w:pPr>
        <w:spacing w:before="0" w:after="0"/>
        <w:ind w:left="704" w:hanging="420"/>
        <w:rPr>
          <w:szCs w:val="22"/>
        </w:rPr>
      </w:pPr>
    </w:p>
    <w:p w14:paraId="455A3B1F" w14:textId="77777777" w:rsidR="0037278F" w:rsidRPr="00F72CCF" w:rsidRDefault="0037278F" w:rsidP="0037278F">
      <w:pPr>
        <w:spacing w:beforeLines="40" w:before="96" w:after="0"/>
        <w:rPr>
          <w:b/>
          <w:szCs w:val="22"/>
        </w:rPr>
      </w:pPr>
      <w:r w:rsidRPr="00F72CCF">
        <w:rPr>
          <w:b/>
          <w:szCs w:val="22"/>
        </w:rPr>
        <w:t xml:space="preserve">Povinnosti dispečera </w:t>
      </w:r>
      <w:smartTag w:uri="urn:schemas-microsoft-com:office:smarttags" w:element="PersonName">
        <w:r w:rsidRPr="00F72CCF">
          <w:rPr>
            <w:b/>
            <w:szCs w:val="22"/>
          </w:rPr>
          <w:t>CED</w:t>
        </w:r>
      </w:smartTag>
      <w:r w:rsidRPr="00F72CCF">
        <w:rPr>
          <w:b/>
          <w:szCs w:val="22"/>
        </w:rPr>
        <w:t xml:space="preserve"> a DPMB</w:t>
      </w:r>
    </w:p>
    <w:p w14:paraId="319AFB5D" w14:textId="77777777" w:rsidR="0037278F" w:rsidRPr="00F72CCF" w:rsidRDefault="0037278F" w:rsidP="0037278F">
      <w:pPr>
        <w:numPr>
          <w:ilvl w:val="0"/>
          <w:numId w:val="19"/>
        </w:numPr>
        <w:rPr>
          <w:rFonts w:cs="Arial"/>
        </w:rPr>
      </w:pPr>
      <w:r w:rsidRPr="00F72CCF">
        <w:rPr>
          <w:rFonts w:cs="Arial"/>
          <w:b/>
        </w:rPr>
        <w:t xml:space="preserve">Základním způsobem řízení provozu IDS JMK je automatické řízení systémem </w:t>
      </w:r>
      <w:smartTag w:uri="urn:schemas-microsoft-com:office:smarttags" w:element="PersonName">
        <w:r w:rsidRPr="00F72CCF">
          <w:rPr>
            <w:rFonts w:cs="Arial"/>
            <w:b/>
          </w:rPr>
          <w:t>CED</w:t>
        </w:r>
      </w:smartTag>
      <w:r w:rsidRPr="00F72CCF">
        <w:rPr>
          <w:rFonts w:cs="Arial"/>
          <w:b/>
        </w:rPr>
        <w:t xml:space="preserve">IS </w:t>
      </w:r>
      <w:r w:rsidRPr="00F72CCF">
        <w:rPr>
          <w:rFonts w:cs="Arial"/>
        </w:rPr>
        <w:t>pomocí</w:t>
      </w:r>
      <w:r w:rsidRPr="00F72CCF">
        <w:rPr>
          <w:rFonts w:cs="Arial"/>
          <w:b/>
        </w:rPr>
        <w:t xml:space="preserve"> </w:t>
      </w:r>
      <w:r w:rsidR="00E30AAC" w:rsidRPr="00F72CCF">
        <w:rPr>
          <w:rFonts w:cs="Arial"/>
        </w:rPr>
        <w:t>přenášení informací o včasnosti jízdy busů z</w:t>
      </w:r>
      <w:r w:rsidR="00030BB2">
        <w:rPr>
          <w:rFonts w:cs="Arial"/>
        </w:rPr>
        <w:t> palubního počítače</w:t>
      </w:r>
      <w:r w:rsidR="00030BB2" w:rsidRPr="00F72CCF">
        <w:rPr>
          <w:rFonts w:cs="Arial"/>
        </w:rPr>
        <w:t xml:space="preserve"> </w:t>
      </w:r>
      <w:r w:rsidR="00E30AAC" w:rsidRPr="00F72CCF">
        <w:rPr>
          <w:rFonts w:cs="Arial"/>
        </w:rPr>
        <w:t xml:space="preserve">a vlaků ze systému CDS na CED a pomocí </w:t>
      </w:r>
      <w:r w:rsidRPr="00F72CCF">
        <w:rPr>
          <w:rFonts w:cs="Arial"/>
        </w:rPr>
        <w:t xml:space="preserve">automaticky generovaných textových zpráv řidičům všech regionálních busů, dispečinku </w:t>
      </w:r>
      <w:r w:rsidR="00E13F03" w:rsidRPr="00F72CCF">
        <w:rPr>
          <w:sz w:val="23"/>
          <w:szCs w:val="23"/>
        </w:rPr>
        <w:t>žel. dopravce</w:t>
      </w:r>
      <w:r w:rsidR="002408FE">
        <w:rPr>
          <w:sz w:val="23"/>
          <w:szCs w:val="23"/>
        </w:rPr>
        <w:t xml:space="preserve"> </w:t>
      </w:r>
      <w:r w:rsidRPr="00F72CCF">
        <w:rPr>
          <w:rFonts w:cs="Arial"/>
        </w:rPr>
        <w:t xml:space="preserve">a jeho prostřednictvím výpravčím. </w:t>
      </w:r>
    </w:p>
    <w:p w14:paraId="21A9F63B" w14:textId="77777777" w:rsidR="0037278F" w:rsidRPr="00F72CCF" w:rsidRDefault="0037278F" w:rsidP="0037278F">
      <w:pPr>
        <w:numPr>
          <w:ilvl w:val="0"/>
          <w:numId w:val="19"/>
        </w:numPr>
        <w:rPr>
          <w:rFonts w:cs="Arial"/>
        </w:rPr>
      </w:pPr>
      <w:r w:rsidRPr="00F72CCF">
        <w:rPr>
          <w:rFonts w:cs="Arial"/>
        </w:rPr>
        <w:t xml:space="preserve">Dispečer </w:t>
      </w:r>
      <w:smartTag w:uri="urn:schemas-microsoft-com:office:smarttags" w:element="PersonName">
        <w:r w:rsidRPr="00F72CCF">
          <w:rPr>
            <w:rFonts w:cs="Arial"/>
          </w:rPr>
          <w:t>CED</w:t>
        </w:r>
      </w:smartTag>
      <w:r w:rsidRPr="00F72CCF">
        <w:rPr>
          <w:rFonts w:cs="Arial"/>
        </w:rPr>
        <w:t xml:space="preserve"> může do řízení zasáhnout telefonicky nebo ručně psanou textovou zprávou. Přímé řízení dispečerem má vždy přednost před automatickým řízením. Pro odlišení od automaticky generovaných textových zpráv budou textové zprávy dispečera </w:t>
      </w:r>
      <w:smartTag w:uri="urn:schemas-microsoft-com:office:smarttags" w:element="PersonName">
        <w:r w:rsidRPr="00F72CCF">
          <w:rPr>
            <w:rFonts w:cs="Arial"/>
          </w:rPr>
          <w:t>CED</w:t>
        </w:r>
      </w:smartTag>
      <w:r w:rsidRPr="00F72CCF">
        <w:rPr>
          <w:rFonts w:cs="Arial"/>
        </w:rPr>
        <w:t xml:space="preserve"> opatřeny na začátku slovem: „CED:“</w:t>
      </w:r>
    </w:p>
    <w:p w14:paraId="1057E7F0" w14:textId="77777777" w:rsidR="0037278F" w:rsidRPr="00F72CCF" w:rsidRDefault="0037278F" w:rsidP="0037278F">
      <w:pPr>
        <w:ind w:left="284"/>
        <w:rPr>
          <w:rFonts w:cs="Arial"/>
          <w:dstrike/>
          <w:szCs w:val="22"/>
          <w:u w:val="single"/>
        </w:rPr>
      </w:pPr>
      <w:r w:rsidRPr="00F72CCF">
        <w:rPr>
          <w:rFonts w:cs="Arial"/>
          <w:u w:val="single"/>
        </w:rPr>
        <w:t>Automaticky zasílané textové zprávy ze systému CED</w:t>
      </w:r>
      <w:r w:rsidR="00AA7FB6">
        <w:rPr>
          <w:rFonts w:cs="Arial"/>
          <w:u w:val="single"/>
        </w:rPr>
        <w:t>R</w:t>
      </w:r>
      <w:r w:rsidRPr="00F72CCF">
        <w:rPr>
          <w:rFonts w:cs="Arial"/>
          <w:u w:val="single"/>
        </w:rPr>
        <w:t>IS jsou pro řidiče regionálních busů závazné,</w:t>
      </w:r>
      <w:r w:rsidRPr="00F72CCF">
        <w:rPr>
          <w:rFonts w:cs="Arial"/>
        </w:rPr>
        <w:t xml:space="preserve"> pokud nejsou anulovány nebo upřesněny textovou zprávou dispečera </w:t>
      </w:r>
      <w:smartTag w:uri="urn:schemas-microsoft-com:office:smarttags" w:element="PersonName">
        <w:r w:rsidRPr="00F72CCF">
          <w:rPr>
            <w:rFonts w:cs="Arial"/>
          </w:rPr>
          <w:t>CED</w:t>
        </w:r>
      </w:smartTag>
      <w:r w:rsidRPr="00F72CCF">
        <w:rPr>
          <w:rFonts w:cs="Arial"/>
        </w:rPr>
        <w:t xml:space="preserve"> (začínající „</w:t>
      </w:r>
      <w:smartTag w:uri="urn:schemas-microsoft-com:office:smarttags" w:element="PersonName">
        <w:r w:rsidRPr="00F72CCF">
          <w:rPr>
            <w:rFonts w:cs="Arial"/>
          </w:rPr>
          <w:t>CED</w:t>
        </w:r>
      </w:smartTag>
      <w:r w:rsidRPr="00F72CCF">
        <w:rPr>
          <w:rFonts w:cs="Arial"/>
        </w:rPr>
        <w:t xml:space="preserve">:“ ...) nebo telefonickým pokynem dispečera </w:t>
      </w:r>
      <w:smartTag w:uri="urn:schemas-microsoft-com:office:smarttags" w:element="PersonName">
        <w:r w:rsidRPr="00F72CCF">
          <w:rPr>
            <w:rFonts w:cs="Arial"/>
          </w:rPr>
          <w:t>CED</w:t>
        </w:r>
      </w:smartTag>
      <w:r w:rsidRPr="00F72CCF">
        <w:rPr>
          <w:rFonts w:cs="Arial"/>
        </w:rPr>
        <w:t xml:space="preserve">. </w:t>
      </w:r>
      <w:r w:rsidRPr="00F72CCF">
        <w:rPr>
          <w:rFonts w:cs="Arial"/>
          <w:u w:val="single"/>
        </w:rPr>
        <w:t xml:space="preserve">Pokud má řidič busu o automaticky generované textové zprávě pochybnosti, použije volby „žádost o hovor“.  </w:t>
      </w:r>
    </w:p>
    <w:p w14:paraId="1769A600" w14:textId="77777777" w:rsidR="0037278F" w:rsidRPr="00AA7FB6" w:rsidRDefault="0037278F" w:rsidP="0037278F">
      <w:pPr>
        <w:ind w:left="284"/>
        <w:rPr>
          <w:rFonts w:cs="Arial"/>
          <w:u w:val="single"/>
        </w:rPr>
      </w:pPr>
      <w:r w:rsidRPr="00F72CCF">
        <w:rPr>
          <w:rFonts w:cs="Arial"/>
          <w:u w:val="single"/>
        </w:rPr>
        <w:t>Automaticky zasílané textové zprávy ze systému CED</w:t>
      </w:r>
      <w:r w:rsidR="00AA7FB6">
        <w:rPr>
          <w:rFonts w:cs="Arial"/>
          <w:u w:val="single"/>
        </w:rPr>
        <w:t>R</w:t>
      </w:r>
      <w:r w:rsidRPr="00F72CCF">
        <w:rPr>
          <w:rFonts w:cs="Arial"/>
          <w:u w:val="single"/>
        </w:rPr>
        <w:t xml:space="preserve">IS jsou pro výpravčí a řidiče DBMB </w:t>
      </w:r>
      <w:r w:rsidRPr="00803442">
        <w:rPr>
          <w:rFonts w:cs="Arial"/>
          <w:u w:val="single"/>
        </w:rPr>
        <w:t>závazné,</w:t>
      </w:r>
      <w:r w:rsidRPr="00803442">
        <w:rPr>
          <w:rFonts w:cs="Arial"/>
        </w:rPr>
        <w:t xml:space="preserve"> pokud nejsou anulovány </w:t>
      </w:r>
      <w:r w:rsidR="00AA7FB6">
        <w:rPr>
          <w:rFonts w:cs="Arial"/>
        </w:rPr>
        <w:t xml:space="preserve">dispečinkem provozovatele dráhy </w:t>
      </w:r>
      <w:r w:rsidRPr="0017597D">
        <w:rPr>
          <w:rFonts w:cs="Arial"/>
        </w:rPr>
        <w:t xml:space="preserve">nebo dispečinkem DPMB.  </w:t>
      </w:r>
      <w:r w:rsidRPr="004B1DDC">
        <w:rPr>
          <w:rFonts w:cs="Arial"/>
          <w:u w:val="single"/>
        </w:rPr>
        <w:t>Pokud má výpravčí nebo řidič DPMB o automaticky generované textové zprávě pochybnosti, kontaktuje</w:t>
      </w:r>
      <w:r w:rsidR="00055F00" w:rsidRPr="00AA7FB6">
        <w:rPr>
          <w:rFonts w:cs="Arial"/>
          <w:u w:val="single"/>
        </w:rPr>
        <w:t xml:space="preserve"> provozního dispečera SŽ CDP Přerov</w:t>
      </w:r>
      <w:r w:rsidRPr="00AA7FB6">
        <w:rPr>
          <w:rFonts w:cs="Arial"/>
          <w:u w:val="single"/>
        </w:rPr>
        <w:t xml:space="preserve"> nebo dispečink DPMB.  </w:t>
      </w:r>
    </w:p>
    <w:p w14:paraId="4B12103C" w14:textId="77777777" w:rsidR="0037278F" w:rsidRPr="00AA7FB6" w:rsidRDefault="0037278F" w:rsidP="0037278F">
      <w:pPr>
        <w:ind w:left="284"/>
        <w:rPr>
          <w:rFonts w:cs="Arial"/>
          <w:u w:val="single"/>
        </w:rPr>
      </w:pPr>
      <w:r w:rsidRPr="00AA7FB6">
        <w:rPr>
          <w:rFonts w:cs="Arial"/>
          <w:u w:val="single"/>
        </w:rPr>
        <w:t xml:space="preserve">Pokud </w:t>
      </w:r>
      <w:r w:rsidR="00AA7FB6">
        <w:rPr>
          <w:rFonts w:cs="Arial"/>
          <w:u w:val="single"/>
        </w:rPr>
        <w:t xml:space="preserve">dispečink provozovatele dráhy </w:t>
      </w:r>
      <w:r w:rsidRPr="00AA7FB6">
        <w:rPr>
          <w:rFonts w:cs="Arial"/>
          <w:u w:val="single"/>
        </w:rPr>
        <w:t>nebo dispečink DPMB anuluje automaticky generovanou textovou zprávu ze systému CED</w:t>
      </w:r>
      <w:r w:rsidR="00AA7FB6">
        <w:rPr>
          <w:rFonts w:cs="Arial"/>
          <w:u w:val="single"/>
        </w:rPr>
        <w:t>R</w:t>
      </w:r>
      <w:r w:rsidRPr="00AA7FB6">
        <w:rPr>
          <w:rFonts w:cs="Arial"/>
          <w:u w:val="single"/>
        </w:rPr>
        <w:t>IS, kontaktuje následně dispečink CED a dohodne se s ním na dalším postupu.</w:t>
      </w:r>
    </w:p>
    <w:p w14:paraId="0F05BD85" w14:textId="77777777" w:rsidR="0037278F" w:rsidRPr="00F72CCF" w:rsidRDefault="00134B31" w:rsidP="009D5EC6">
      <w:pPr>
        <w:spacing w:before="40" w:after="60"/>
        <w:ind w:left="360"/>
        <w:rPr>
          <w:szCs w:val="22"/>
        </w:rPr>
      </w:pPr>
      <w:r w:rsidRPr="00A40F15">
        <w:rPr>
          <w:b/>
          <w:szCs w:val="22"/>
        </w:rPr>
        <w:t>c</w:t>
      </w:r>
      <w:r w:rsidR="0037278F" w:rsidRPr="00A40F15">
        <w:rPr>
          <w:b/>
          <w:szCs w:val="22"/>
        </w:rPr>
        <w:t xml:space="preserve">) </w:t>
      </w:r>
      <w:r w:rsidR="0037278F" w:rsidRPr="00A40F15">
        <w:rPr>
          <w:szCs w:val="22"/>
        </w:rPr>
        <w:t xml:space="preserve">Povinnost dispečera vést o </w:t>
      </w:r>
      <w:r w:rsidR="00762F37" w:rsidRPr="00A40F15">
        <w:rPr>
          <w:szCs w:val="22"/>
        </w:rPr>
        <w:t xml:space="preserve">podstatných </w:t>
      </w:r>
      <w:r w:rsidR="0037278F" w:rsidRPr="00A40F15">
        <w:rPr>
          <w:szCs w:val="22"/>
        </w:rPr>
        <w:t>telefonických hlášeních stručný záznam</w:t>
      </w:r>
      <w:r w:rsidR="00762F37" w:rsidRPr="00A40F15">
        <w:rPr>
          <w:szCs w:val="22"/>
        </w:rPr>
        <w:t xml:space="preserve">. </w:t>
      </w:r>
      <w:r w:rsidR="0037278F" w:rsidRPr="00A40F15">
        <w:rPr>
          <w:szCs w:val="22"/>
        </w:rPr>
        <w:t xml:space="preserve">        D</w:t>
      </w:r>
      <w:r w:rsidR="0037278F" w:rsidRPr="00A40F15">
        <w:t xml:space="preserve">ispečer DPMB a dispečer </w:t>
      </w:r>
      <w:r w:rsidR="00E13F03" w:rsidRPr="00A40F15">
        <w:rPr>
          <w:sz w:val="23"/>
          <w:szCs w:val="23"/>
        </w:rPr>
        <w:t xml:space="preserve">žel. </w:t>
      </w:r>
      <w:r w:rsidR="00873885" w:rsidRPr="00A40F15">
        <w:rPr>
          <w:sz w:val="23"/>
          <w:szCs w:val="23"/>
        </w:rPr>
        <w:t xml:space="preserve">dopravce </w:t>
      </w:r>
      <w:r w:rsidR="0037278F" w:rsidRPr="00A40F15">
        <w:t>ved</w:t>
      </w:r>
      <w:r w:rsidR="009D5EC6" w:rsidRPr="00A40F15">
        <w:t>ou</w:t>
      </w:r>
      <w:r w:rsidR="0037278F" w:rsidRPr="00A40F15">
        <w:t xml:space="preserve"> záznam formou</w:t>
      </w:r>
      <w:r w:rsidR="0037278F" w:rsidRPr="00F72CCF">
        <w:t xml:space="preserve"> stanovenou interním opatřením DPMB</w:t>
      </w:r>
      <w:r w:rsidR="0037278F" w:rsidRPr="00F72CCF">
        <w:rPr>
          <w:szCs w:val="22"/>
        </w:rPr>
        <w:t xml:space="preserve"> a </w:t>
      </w:r>
      <w:r w:rsidR="00E13F03" w:rsidRPr="00F72CCF">
        <w:rPr>
          <w:sz w:val="23"/>
          <w:szCs w:val="23"/>
        </w:rPr>
        <w:t>žel. dopravce</w:t>
      </w:r>
      <w:r w:rsidR="0037278F" w:rsidRPr="00F72CCF">
        <w:rPr>
          <w:szCs w:val="22"/>
        </w:rPr>
        <w:t xml:space="preserve">.  </w:t>
      </w:r>
    </w:p>
    <w:p w14:paraId="6A44441F" w14:textId="77777777" w:rsidR="0037278F" w:rsidRPr="002336B3" w:rsidRDefault="00875C0E" w:rsidP="0037278F">
      <w:pPr>
        <w:spacing w:after="0"/>
        <w:ind w:left="850" w:hanging="493"/>
        <w:rPr>
          <w:szCs w:val="22"/>
        </w:rPr>
      </w:pPr>
      <w:r w:rsidRPr="002408FE">
        <w:rPr>
          <w:b/>
          <w:szCs w:val="22"/>
        </w:rPr>
        <w:t>d</w:t>
      </w:r>
      <w:r w:rsidR="0037278F" w:rsidRPr="002408FE">
        <w:rPr>
          <w:b/>
          <w:szCs w:val="22"/>
        </w:rPr>
        <w:t>)</w:t>
      </w:r>
      <w:r w:rsidR="0037278F" w:rsidRPr="00F72CCF">
        <w:rPr>
          <w:szCs w:val="22"/>
        </w:rPr>
        <w:t xml:space="preserve"> Dispečer sleduje vývoj dopravní situace ve svěřené oblasti a u zpožděných spojů</w:t>
      </w:r>
      <w:r w:rsidR="007E4CDB" w:rsidRPr="00F72CCF">
        <w:rPr>
          <w:szCs w:val="22"/>
        </w:rPr>
        <w:t xml:space="preserve"> jejich</w:t>
      </w:r>
      <w:r w:rsidR="007E4CDB">
        <w:rPr>
          <w:szCs w:val="22"/>
        </w:rPr>
        <w:t xml:space="preserve"> </w:t>
      </w:r>
      <w:r w:rsidR="0037278F" w:rsidRPr="002336B3">
        <w:rPr>
          <w:szCs w:val="22"/>
        </w:rPr>
        <w:t>další návaznosti tak, aby mohl včas učinit opatření k navázání přípojů nebo k zajištění včasné jízdy výchozích spojů.</w:t>
      </w:r>
    </w:p>
    <w:p w14:paraId="57F64AED" w14:textId="77777777" w:rsidR="0037278F" w:rsidRPr="002336B3" w:rsidRDefault="0037278F" w:rsidP="0037278F">
      <w:pPr>
        <w:spacing w:before="0" w:after="0"/>
        <w:rPr>
          <w:b/>
          <w:szCs w:val="22"/>
        </w:rPr>
      </w:pPr>
    </w:p>
    <w:p w14:paraId="1EA554FE" w14:textId="77777777" w:rsidR="0037278F" w:rsidRPr="002336B3" w:rsidRDefault="0037278F" w:rsidP="00770954">
      <w:pPr>
        <w:spacing w:before="0" w:after="0"/>
        <w:rPr>
          <w:b/>
          <w:szCs w:val="22"/>
        </w:rPr>
      </w:pPr>
      <w:r w:rsidRPr="002336B3">
        <w:rPr>
          <w:b/>
          <w:szCs w:val="22"/>
        </w:rPr>
        <w:t>Povinnosti vlakového doprovodu</w:t>
      </w:r>
    </w:p>
    <w:p w14:paraId="47BA6785" w14:textId="77777777" w:rsidR="0037278F" w:rsidRPr="002336B3" w:rsidRDefault="0037278F" w:rsidP="0037278F">
      <w:pPr>
        <w:numPr>
          <w:ilvl w:val="0"/>
          <w:numId w:val="9"/>
        </w:numPr>
        <w:rPr>
          <w:szCs w:val="22"/>
        </w:rPr>
      </w:pPr>
      <w:r w:rsidRPr="002336B3">
        <w:rPr>
          <w:szCs w:val="22"/>
        </w:rPr>
        <w:t xml:space="preserve">Vlak. doprovod v případech, kdy je to technicky možné, ohlásí při zpoždění na žádost </w:t>
      </w:r>
      <w:r w:rsidR="00703E33">
        <w:rPr>
          <w:szCs w:val="22"/>
        </w:rPr>
        <w:t>CED</w:t>
      </w:r>
      <w:r w:rsidR="00703E33" w:rsidRPr="002336B3">
        <w:rPr>
          <w:szCs w:val="22"/>
        </w:rPr>
        <w:t xml:space="preserve"> </w:t>
      </w:r>
      <w:r w:rsidRPr="002336B3">
        <w:rPr>
          <w:szCs w:val="22"/>
        </w:rPr>
        <w:t>přestupní stanice přibližný údaj přestupní frekvence.</w:t>
      </w:r>
    </w:p>
    <w:p w14:paraId="55222B96" w14:textId="77777777" w:rsidR="0037278F" w:rsidRPr="002336B3" w:rsidRDefault="0037278F" w:rsidP="0037278F">
      <w:pPr>
        <w:numPr>
          <w:ilvl w:val="0"/>
          <w:numId w:val="9"/>
        </w:numPr>
        <w:spacing w:after="0"/>
        <w:ind w:left="714" w:hanging="357"/>
        <w:rPr>
          <w:szCs w:val="22"/>
        </w:rPr>
      </w:pPr>
      <w:r w:rsidRPr="002336B3">
        <w:rPr>
          <w:szCs w:val="22"/>
        </w:rPr>
        <w:t xml:space="preserve">Přesný postup při navazování přípojů bus / vlak na zastávkách a v neobsazených stanicích (vč. event. povinností strojvedoucích) stanoví interní pomůcka </w:t>
      </w:r>
      <w:r w:rsidR="00E13F03">
        <w:rPr>
          <w:sz w:val="23"/>
          <w:szCs w:val="23"/>
        </w:rPr>
        <w:t>žel. dopravce</w:t>
      </w:r>
      <w:r w:rsidRPr="002336B3">
        <w:rPr>
          <w:szCs w:val="22"/>
        </w:rPr>
        <w:t>.</w:t>
      </w:r>
    </w:p>
    <w:p w14:paraId="1AEF0445" w14:textId="77777777" w:rsidR="0037278F" w:rsidRPr="002336B3" w:rsidRDefault="0037278F" w:rsidP="0037278F">
      <w:pPr>
        <w:spacing w:after="0"/>
        <w:rPr>
          <w:szCs w:val="22"/>
        </w:rPr>
      </w:pPr>
      <w:r w:rsidRPr="002336B3">
        <w:rPr>
          <w:szCs w:val="22"/>
        </w:rPr>
        <w:t xml:space="preserve">Odpovědnost za dodržení čekací doby nařízené dispečerem a za navázání přípoje, o němž je nutno se přesvědčit pohledem, má vždy řidič přípojného autobusu. </w:t>
      </w:r>
    </w:p>
    <w:p w14:paraId="5E837852" w14:textId="77777777" w:rsidR="0037278F" w:rsidRPr="002336B3" w:rsidRDefault="0037278F" w:rsidP="0037278F">
      <w:pPr>
        <w:spacing w:before="0" w:after="0"/>
        <w:rPr>
          <w:b/>
        </w:rPr>
      </w:pPr>
    </w:p>
    <w:p w14:paraId="74ABD6E6" w14:textId="77777777" w:rsidR="0037278F" w:rsidRPr="00F72CCF" w:rsidRDefault="007E4CDB" w:rsidP="0037278F">
      <w:r w:rsidRPr="002408FE">
        <w:rPr>
          <w:b/>
        </w:rPr>
        <w:t>Obvody půs</w:t>
      </w:r>
      <w:r w:rsidR="008F6CC0" w:rsidRPr="002408FE">
        <w:rPr>
          <w:b/>
        </w:rPr>
        <w:t>obnosti</w:t>
      </w:r>
      <w:r w:rsidR="008F6CC0" w:rsidRPr="00F72CCF">
        <w:rPr>
          <w:b/>
        </w:rPr>
        <w:t xml:space="preserve"> </w:t>
      </w:r>
      <w:r w:rsidRPr="00F72CCF">
        <w:rPr>
          <w:b/>
        </w:rPr>
        <w:t xml:space="preserve">dispečinků </w:t>
      </w:r>
      <w:r w:rsidR="0037278F" w:rsidRPr="00F72CCF">
        <w:rPr>
          <w:b/>
        </w:rPr>
        <w:t>CED a DPMB</w:t>
      </w:r>
    </w:p>
    <w:p w14:paraId="7F603215" w14:textId="77777777" w:rsidR="009D5EC6" w:rsidRPr="002336B3" w:rsidRDefault="0037278F" w:rsidP="00762F37">
      <w:pPr>
        <w:rPr>
          <w:b/>
        </w:rPr>
      </w:pPr>
      <w:r w:rsidRPr="002336B3">
        <w:rPr>
          <w:b/>
        </w:rPr>
        <w:t>CED</w:t>
      </w:r>
      <w:r w:rsidR="00762F37" w:rsidRPr="002336B3">
        <w:rPr>
          <w:b/>
        </w:rPr>
        <w:t xml:space="preserve">  </w:t>
      </w:r>
    </w:p>
    <w:p w14:paraId="286E4BA3" w14:textId="77777777" w:rsidR="0037278F" w:rsidRPr="00F72CCF" w:rsidRDefault="0037278F" w:rsidP="00762F37">
      <w:pPr>
        <w:rPr>
          <w:szCs w:val="22"/>
        </w:rPr>
      </w:pPr>
      <w:r w:rsidRPr="00F72CCF">
        <w:t xml:space="preserve">zajišťuje dispečerské řízení ve </w:t>
      </w:r>
      <w:r w:rsidRPr="00F72CCF">
        <w:rPr>
          <w:b/>
        </w:rPr>
        <w:t>všech zónách IDS JMK</w:t>
      </w:r>
      <w:r w:rsidRPr="00F72CCF">
        <w:t xml:space="preserve"> kromě obvodu řízení dispečinku DPMB, tedy kromě zón </w:t>
      </w:r>
      <w:r w:rsidRPr="00F72CCF">
        <w:rPr>
          <w:b/>
          <w:szCs w:val="22"/>
        </w:rPr>
        <w:t xml:space="preserve">100, 101 </w:t>
      </w:r>
      <w:r w:rsidRPr="00F72CCF">
        <w:rPr>
          <w:szCs w:val="22"/>
        </w:rPr>
        <w:t>(CED však v této zóně řídí návaznost</w:t>
      </w:r>
      <w:r w:rsidR="006E2B6F" w:rsidRPr="00F72CCF">
        <w:rPr>
          <w:szCs w:val="22"/>
        </w:rPr>
        <w:t>i na zastávce Chrlice, žel.st.</w:t>
      </w:r>
      <w:r w:rsidR="00470608" w:rsidRPr="00F72CCF">
        <w:rPr>
          <w:szCs w:val="22"/>
        </w:rPr>
        <w:t xml:space="preserve"> a </w:t>
      </w:r>
      <w:r w:rsidR="00470608" w:rsidRPr="002408FE">
        <w:rPr>
          <w:szCs w:val="22"/>
        </w:rPr>
        <w:t>návaznosti regionálních busů v Brně-Židenicích</w:t>
      </w:r>
      <w:r w:rsidR="006E2B6F" w:rsidRPr="00F72CCF">
        <w:rPr>
          <w:szCs w:val="22"/>
        </w:rPr>
        <w:t xml:space="preserve">). </w:t>
      </w:r>
      <w:r w:rsidRPr="00F72CCF">
        <w:rPr>
          <w:szCs w:val="22"/>
        </w:rPr>
        <w:t xml:space="preserve">CED dále neřídí vozidla DPMB v zónách </w:t>
      </w:r>
      <w:r w:rsidR="00993164" w:rsidRPr="002408FE">
        <w:rPr>
          <w:b/>
          <w:szCs w:val="22"/>
        </w:rPr>
        <w:t>215,</w:t>
      </w:r>
      <w:r w:rsidR="00993164" w:rsidRPr="00F72CCF">
        <w:rPr>
          <w:szCs w:val="22"/>
        </w:rPr>
        <w:t xml:space="preserve"> </w:t>
      </w:r>
      <w:r w:rsidR="006E2B6F" w:rsidRPr="002408FE">
        <w:rPr>
          <w:b/>
          <w:szCs w:val="22"/>
        </w:rPr>
        <w:t>310,</w:t>
      </w:r>
      <w:r w:rsidR="006E2B6F" w:rsidRPr="00F72CCF">
        <w:rPr>
          <w:szCs w:val="22"/>
        </w:rPr>
        <w:t xml:space="preserve"> </w:t>
      </w:r>
      <w:smartTag w:uri="urn:schemas-microsoft-com:office:smarttags" w:element="metricconverter">
        <w:smartTagPr>
          <w:attr w:name="ProductID" w:val="510 a"/>
        </w:smartTagPr>
        <w:r w:rsidRPr="00F72CCF">
          <w:rPr>
            <w:b/>
            <w:szCs w:val="22"/>
          </w:rPr>
          <w:t>510 a</w:t>
        </w:r>
      </w:smartTag>
      <w:r w:rsidRPr="00F72CCF">
        <w:rPr>
          <w:b/>
          <w:szCs w:val="22"/>
        </w:rPr>
        <w:t xml:space="preserve"> 610.</w:t>
      </w:r>
      <w:r w:rsidRPr="00F72CCF">
        <w:rPr>
          <w:szCs w:val="22"/>
        </w:rPr>
        <w:t xml:space="preserve"> </w:t>
      </w:r>
    </w:p>
    <w:p w14:paraId="2A58775F" w14:textId="77777777" w:rsidR="0037278F" w:rsidRPr="002336B3" w:rsidRDefault="0037278F" w:rsidP="0037278F">
      <w:r w:rsidRPr="00F72CCF">
        <w:rPr>
          <w:rFonts w:cs="Arial"/>
        </w:rPr>
        <w:t xml:space="preserve">Provoz autobusů DPMB </w:t>
      </w:r>
      <w:r w:rsidR="006E2B6F" w:rsidRPr="002408FE">
        <w:rPr>
          <w:rFonts w:cs="Arial"/>
        </w:rPr>
        <w:t>ve věci návazností od vlaku (na vlak)</w:t>
      </w:r>
      <w:r w:rsidRPr="00F72CCF">
        <w:rPr>
          <w:rFonts w:cs="Arial"/>
        </w:rPr>
        <w:t xml:space="preserve"> řídí </w:t>
      </w:r>
      <w:smartTag w:uri="urn:schemas-microsoft-com:office:smarttags" w:element="PersonName">
        <w:r w:rsidRPr="00F72CCF">
          <w:rPr>
            <w:rFonts w:cs="Arial"/>
          </w:rPr>
          <w:t>CED</w:t>
        </w:r>
      </w:smartTag>
      <w:r w:rsidRPr="00F72CCF">
        <w:rPr>
          <w:rFonts w:cs="Arial"/>
        </w:rPr>
        <w:t xml:space="preserve"> prostřednictvím</w:t>
      </w:r>
      <w:r w:rsidRPr="002336B3">
        <w:rPr>
          <w:rFonts w:cs="Arial"/>
        </w:rPr>
        <w:t xml:space="preserve"> dispečinku DPMB.</w:t>
      </w:r>
    </w:p>
    <w:p w14:paraId="1EE8321C" w14:textId="77777777" w:rsidR="0037278F" w:rsidRPr="002336B3" w:rsidRDefault="0037278F" w:rsidP="0037278F">
      <w:pPr>
        <w:spacing w:before="0" w:after="0"/>
        <w:rPr>
          <w:i/>
          <w:szCs w:val="22"/>
        </w:rPr>
      </w:pPr>
      <w:r w:rsidRPr="002336B3">
        <w:rPr>
          <w:szCs w:val="22"/>
        </w:rPr>
        <w:t>Dispečink CED komunikuje s výpravčími následujících železničních stanic</w:t>
      </w:r>
      <w:r w:rsidR="006A3B81" w:rsidRPr="002336B3">
        <w:rPr>
          <w:szCs w:val="22"/>
        </w:rPr>
        <w:t xml:space="preserve"> </w:t>
      </w:r>
      <w:r w:rsidR="006A3B81" w:rsidRPr="002336B3">
        <w:rPr>
          <w:i/>
          <w:szCs w:val="22"/>
        </w:rPr>
        <w:t>(v případě stanic uvedených kurzívou je</w:t>
      </w:r>
      <w:r w:rsidR="009D5EC6" w:rsidRPr="002336B3">
        <w:rPr>
          <w:i/>
          <w:szCs w:val="22"/>
        </w:rPr>
        <w:t>n hlášení zpoždění výchozích vlaků a mimořádnost</w:t>
      </w:r>
      <w:r w:rsidR="00993164">
        <w:rPr>
          <w:i/>
          <w:szCs w:val="22"/>
        </w:rPr>
        <w:t>í</w:t>
      </w:r>
      <w:r w:rsidR="006A3B81" w:rsidRPr="002336B3">
        <w:rPr>
          <w:i/>
          <w:szCs w:val="22"/>
        </w:rPr>
        <w:t>)</w:t>
      </w:r>
      <w:r w:rsidRPr="002336B3">
        <w:rPr>
          <w:i/>
          <w:szCs w:val="22"/>
        </w:rPr>
        <w:t>:</w:t>
      </w:r>
    </w:p>
    <w:p w14:paraId="4CD7114C" w14:textId="77777777" w:rsidR="0037278F" w:rsidRPr="002336B3" w:rsidRDefault="0037278F" w:rsidP="0037278F">
      <w:pPr>
        <w:numPr>
          <w:ilvl w:val="0"/>
          <w:numId w:val="3"/>
        </w:numPr>
        <w:spacing w:before="0" w:after="0"/>
        <w:ind w:left="714" w:hanging="357"/>
        <w:rPr>
          <w:i/>
          <w:szCs w:val="22"/>
        </w:rPr>
      </w:pPr>
      <w:r w:rsidRPr="002336B3">
        <w:rPr>
          <w:i/>
          <w:szCs w:val="22"/>
        </w:rPr>
        <w:t>Letovice</w:t>
      </w:r>
    </w:p>
    <w:p w14:paraId="71BF6221" w14:textId="77777777" w:rsidR="0037278F" w:rsidRPr="002336B3" w:rsidRDefault="0037278F" w:rsidP="0037278F">
      <w:pPr>
        <w:numPr>
          <w:ilvl w:val="0"/>
          <w:numId w:val="3"/>
        </w:numPr>
        <w:spacing w:before="0" w:after="0"/>
        <w:ind w:left="714" w:hanging="357"/>
        <w:rPr>
          <w:i/>
          <w:szCs w:val="22"/>
        </w:rPr>
      </w:pPr>
      <w:r w:rsidRPr="002336B3">
        <w:rPr>
          <w:i/>
          <w:szCs w:val="22"/>
        </w:rPr>
        <w:t>Skalice nad Svitavou</w:t>
      </w:r>
    </w:p>
    <w:p w14:paraId="56247DCE" w14:textId="77777777" w:rsidR="0037278F" w:rsidRPr="002336B3" w:rsidRDefault="0037278F" w:rsidP="0037278F">
      <w:pPr>
        <w:numPr>
          <w:ilvl w:val="0"/>
          <w:numId w:val="3"/>
        </w:numPr>
        <w:spacing w:before="0" w:after="0"/>
        <w:ind w:left="714" w:hanging="357"/>
        <w:rPr>
          <w:szCs w:val="22"/>
        </w:rPr>
      </w:pPr>
      <w:r w:rsidRPr="002336B3">
        <w:rPr>
          <w:szCs w:val="22"/>
        </w:rPr>
        <w:t>Boskovice</w:t>
      </w:r>
    </w:p>
    <w:p w14:paraId="50FB1E61" w14:textId="77777777" w:rsidR="0037278F" w:rsidRPr="0017597D" w:rsidRDefault="0037278F" w:rsidP="0037278F">
      <w:pPr>
        <w:numPr>
          <w:ilvl w:val="0"/>
          <w:numId w:val="3"/>
        </w:numPr>
        <w:spacing w:before="0" w:after="0"/>
        <w:ind w:left="714" w:hanging="357"/>
        <w:rPr>
          <w:i/>
          <w:szCs w:val="22"/>
        </w:rPr>
      </w:pPr>
      <w:r w:rsidRPr="0017597D">
        <w:rPr>
          <w:i/>
          <w:szCs w:val="22"/>
        </w:rPr>
        <w:t>Rájec</w:t>
      </w:r>
      <w:r w:rsidR="00ED7DB1">
        <w:rPr>
          <w:i/>
          <w:szCs w:val="22"/>
        </w:rPr>
        <w:t>-</w:t>
      </w:r>
      <w:r w:rsidRPr="0017597D">
        <w:rPr>
          <w:i/>
          <w:szCs w:val="22"/>
        </w:rPr>
        <w:t>Jestřebí (vč. návazností na zastávce Doubravice nad Svitavou)</w:t>
      </w:r>
    </w:p>
    <w:p w14:paraId="4CC94136" w14:textId="77777777" w:rsidR="00BA6A7D" w:rsidRPr="002336B3" w:rsidRDefault="0037278F" w:rsidP="00BA6A7D">
      <w:pPr>
        <w:numPr>
          <w:ilvl w:val="0"/>
          <w:numId w:val="3"/>
        </w:numPr>
        <w:spacing w:before="0" w:after="0"/>
        <w:ind w:left="714" w:hanging="357"/>
        <w:rPr>
          <w:i/>
          <w:szCs w:val="22"/>
        </w:rPr>
      </w:pPr>
      <w:r w:rsidRPr="002336B3">
        <w:rPr>
          <w:i/>
          <w:szCs w:val="22"/>
        </w:rPr>
        <w:t>Blansko</w:t>
      </w:r>
    </w:p>
    <w:p w14:paraId="5FD78384" w14:textId="77777777" w:rsidR="0037278F" w:rsidRPr="00F72CCF" w:rsidRDefault="0037278F" w:rsidP="0037278F">
      <w:pPr>
        <w:numPr>
          <w:ilvl w:val="0"/>
          <w:numId w:val="3"/>
        </w:numPr>
        <w:spacing w:before="0" w:after="0"/>
        <w:ind w:left="714" w:hanging="357"/>
        <w:rPr>
          <w:i/>
          <w:szCs w:val="22"/>
        </w:rPr>
      </w:pPr>
      <w:r w:rsidRPr="00F72CCF">
        <w:rPr>
          <w:i/>
          <w:szCs w:val="22"/>
        </w:rPr>
        <w:t>Adamov (vč</w:t>
      </w:r>
      <w:r w:rsidR="00A22E05">
        <w:rPr>
          <w:i/>
          <w:szCs w:val="22"/>
        </w:rPr>
        <w:t>.</w:t>
      </w:r>
      <w:r w:rsidRPr="00F72CCF">
        <w:rPr>
          <w:i/>
          <w:szCs w:val="22"/>
        </w:rPr>
        <w:t xml:space="preserve"> návazností na zastáv</w:t>
      </w:r>
      <w:r w:rsidR="00755126" w:rsidRPr="00F72CCF">
        <w:rPr>
          <w:i/>
          <w:szCs w:val="22"/>
        </w:rPr>
        <w:t>kách</w:t>
      </w:r>
      <w:r w:rsidRPr="00F72CCF">
        <w:rPr>
          <w:i/>
          <w:szCs w:val="22"/>
        </w:rPr>
        <w:t xml:space="preserve"> Adamov,</w:t>
      </w:r>
      <w:r w:rsidR="00470608" w:rsidRPr="00F72CCF">
        <w:rPr>
          <w:i/>
          <w:szCs w:val="22"/>
        </w:rPr>
        <w:t xml:space="preserve"> </w:t>
      </w:r>
      <w:r w:rsidRPr="00F72CCF">
        <w:rPr>
          <w:i/>
          <w:szCs w:val="22"/>
        </w:rPr>
        <w:t>zast.</w:t>
      </w:r>
      <w:r w:rsidR="00755126" w:rsidRPr="00F72CCF">
        <w:rPr>
          <w:i/>
          <w:szCs w:val="22"/>
        </w:rPr>
        <w:t xml:space="preserve"> </w:t>
      </w:r>
      <w:r w:rsidR="00755126" w:rsidRPr="002408FE">
        <w:rPr>
          <w:i/>
          <w:szCs w:val="22"/>
        </w:rPr>
        <w:t>a Bílovice n.Svit.</w:t>
      </w:r>
      <w:r w:rsidRPr="002408FE">
        <w:rPr>
          <w:i/>
          <w:szCs w:val="22"/>
        </w:rPr>
        <w:t>)</w:t>
      </w:r>
    </w:p>
    <w:p w14:paraId="69DD430E" w14:textId="77777777" w:rsidR="0037278F" w:rsidRPr="0017597D" w:rsidRDefault="00873885" w:rsidP="0037278F">
      <w:pPr>
        <w:numPr>
          <w:ilvl w:val="0"/>
          <w:numId w:val="3"/>
        </w:numPr>
        <w:spacing w:before="0" w:after="0"/>
        <w:ind w:left="714" w:hanging="357"/>
        <w:rPr>
          <w:szCs w:val="22"/>
        </w:rPr>
      </w:pPr>
      <w:r w:rsidRPr="0017597D">
        <w:rPr>
          <w:szCs w:val="22"/>
        </w:rPr>
        <w:t>Brno-</w:t>
      </w:r>
      <w:r w:rsidR="0037278F" w:rsidRPr="0017597D">
        <w:rPr>
          <w:szCs w:val="22"/>
        </w:rPr>
        <w:t>Chrlice</w:t>
      </w:r>
      <w:r w:rsidR="00BA6A7D" w:rsidRPr="0017597D">
        <w:rPr>
          <w:szCs w:val="22"/>
        </w:rPr>
        <w:t xml:space="preserve"> </w:t>
      </w:r>
    </w:p>
    <w:p w14:paraId="686263B3" w14:textId="77777777" w:rsidR="0037278F" w:rsidRPr="002336B3" w:rsidRDefault="0037278F" w:rsidP="0037278F">
      <w:pPr>
        <w:numPr>
          <w:ilvl w:val="0"/>
          <w:numId w:val="3"/>
        </w:numPr>
        <w:spacing w:before="0" w:after="0"/>
        <w:ind w:left="714" w:hanging="357"/>
        <w:rPr>
          <w:szCs w:val="22"/>
        </w:rPr>
      </w:pPr>
      <w:r w:rsidRPr="002336B3">
        <w:rPr>
          <w:szCs w:val="22"/>
        </w:rPr>
        <w:t>Sokolnice-Telnice</w:t>
      </w:r>
    </w:p>
    <w:p w14:paraId="2197AE49" w14:textId="77777777" w:rsidR="0037278F" w:rsidRPr="002336B3" w:rsidRDefault="0037278F" w:rsidP="0037278F">
      <w:pPr>
        <w:numPr>
          <w:ilvl w:val="0"/>
          <w:numId w:val="3"/>
        </w:numPr>
        <w:spacing w:before="0" w:after="0"/>
        <w:ind w:left="714" w:hanging="357"/>
        <w:rPr>
          <w:szCs w:val="22"/>
        </w:rPr>
      </w:pPr>
      <w:r w:rsidRPr="002336B3">
        <w:rPr>
          <w:szCs w:val="22"/>
        </w:rPr>
        <w:t>Křenovice hor.n.</w:t>
      </w:r>
    </w:p>
    <w:p w14:paraId="5305DB58" w14:textId="77777777" w:rsidR="0037278F" w:rsidRPr="00F72CCF" w:rsidRDefault="0037278F" w:rsidP="0037278F">
      <w:pPr>
        <w:numPr>
          <w:ilvl w:val="0"/>
          <w:numId w:val="3"/>
        </w:numPr>
        <w:spacing w:before="0" w:after="0"/>
        <w:ind w:left="714" w:hanging="357"/>
        <w:rPr>
          <w:szCs w:val="22"/>
        </w:rPr>
      </w:pPr>
      <w:r w:rsidRPr="00F72CCF">
        <w:rPr>
          <w:szCs w:val="22"/>
        </w:rPr>
        <w:t xml:space="preserve">Nedvědice </w:t>
      </w:r>
      <w:r w:rsidRPr="002408FE">
        <w:rPr>
          <w:szCs w:val="22"/>
        </w:rPr>
        <w:t>(</w:t>
      </w:r>
      <w:r w:rsidR="00993164" w:rsidRPr="002408FE">
        <w:rPr>
          <w:szCs w:val="22"/>
        </w:rPr>
        <w:t>vč.</w:t>
      </w:r>
      <w:r w:rsidR="00993164" w:rsidRPr="00F72CCF">
        <w:rPr>
          <w:szCs w:val="22"/>
        </w:rPr>
        <w:t xml:space="preserve"> návaznost</w:t>
      </w:r>
      <w:r w:rsidR="00993164" w:rsidRPr="002408FE">
        <w:rPr>
          <w:szCs w:val="22"/>
        </w:rPr>
        <w:t>í</w:t>
      </w:r>
      <w:r w:rsidR="00993164" w:rsidRPr="00F72CCF">
        <w:rPr>
          <w:szCs w:val="22"/>
        </w:rPr>
        <w:t xml:space="preserve"> v</w:t>
      </w:r>
      <w:r w:rsidRPr="00F72CCF">
        <w:rPr>
          <w:szCs w:val="22"/>
        </w:rPr>
        <w:t xml:space="preserve"> zast. Doubravník)</w:t>
      </w:r>
    </w:p>
    <w:p w14:paraId="22BC9AFC" w14:textId="77777777" w:rsidR="0037278F" w:rsidRPr="002336B3" w:rsidRDefault="0037278F" w:rsidP="0037278F">
      <w:pPr>
        <w:numPr>
          <w:ilvl w:val="0"/>
          <w:numId w:val="3"/>
        </w:numPr>
        <w:spacing w:before="0" w:after="0"/>
        <w:ind w:left="714" w:hanging="357"/>
        <w:rPr>
          <w:i/>
          <w:szCs w:val="22"/>
        </w:rPr>
      </w:pPr>
      <w:r w:rsidRPr="002336B3">
        <w:rPr>
          <w:i/>
          <w:szCs w:val="22"/>
        </w:rPr>
        <w:t xml:space="preserve">Řikonín (vč. návazností na zast. Níhov), </w:t>
      </w:r>
    </w:p>
    <w:p w14:paraId="38926B1F" w14:textId="77777777" w:rsidR="000B226A" w:rsidRPr="002336B3" w:rsidRDefault="0037278F" w:rsidP="0037278F">
      <w:pPr>
        <w:numPr>
          <w:ilvl w:val="0"/>
          <w:numId w:val="3"/>
        </w:numPr>
        <w:spacing w:before="0" w:after="0"/>
        <w:ind w:left="714" w:hanging="357"/>
        <w:rPr>
          <w:i/>
          <w:szCs w:val="22"/>
        </w:rPr>
      </w:pPr>
      <w:r w:rsidRPr="002336B3">
        <w:rPr>
          <w:i/>
          <w:szCs w:val="22"/>
        </w:rPr>
        <w:t>Tišnov (vč. návazností na zast. Hradčany)</w:t>
      </w:r>
      <w:r w:rsidR="00BA6A7D" w:rsidRPr="002336B3">
        <w:rPr>
          <w:i/>
          <w:szCs w:val="22"/>
        </w:rPr>
        <w:t xml:space="preserve"> </w:t>
      </w:r>
    </w:p>
    <w:p w14:paraId="6424593B" w14:textId="77777777" w:rsidR="0037278F" w:rsidRDefault="0037278F" w:rsidP="0037278F">
      <w:pPr>
        <w:numPr>
          <w:ilvl w:val="0"/>
          <w:numId w:val="3"/>
        </w:numPr>
        <w:spacing w:before="0" w:after="0"/>
        <w:ind w:left="714" w:hanging="357"/>
        <w:rPr>
          <w:i/>
          <w:szCs w:val="22"/>
        </w:rPr>
      </w:pPr>
      <w:r w:rsidRPr="002336B3">
        <w:rPr>
          <w:i/>
          <w:szCs w:val="22"/>
        </w:rPr>
        <w:t>Kuřim (vč. návazností na zast. Čebín)</w:t>
      </w:r>
      <w:r w:rsidR="00BA6A7D" w:rsidRPr="002336B3">
        <w:rPr>
          <w:i/>
          <w:szCs w:val="22"/>
        </w:rPr>
        <w:t xml:space="preserve"> </w:t>
      </w:r>
    </w:p>
    <w:p w14:paraId="61800586" w14:textId="77777777" w:rsidR="00470608" w:rsidRPr="007C4D63" w:rsidRDefault="00470608" w:rsidP="00470608">
      <w:pPr>
        <w:numPr>
          <w:ilvl w:val="0"/>
          <w:numId w:val="3"/>
        </w:numPr>
        <w:spacing w:before="0" w:after="0"/>
        <w:rPr>
          <w:b/>
        </w:rPr>
      </w:pPr>
      <w:r w:rsidRPr="007C4D63">
        <w:rPr>
          <w:szCs w:val="22"/>
        </w:rPr>
        <w:t xml:space="preserve">Brno-Královo Pole (jen přípojové návaznosti na zastávce Česká) </w:t>
      </w:r>
    </w:p>
    <w:p w14:paraId="0760BE66" w14:textId="77777777" w:rsidR="00470608" w:rsidRPr="007C4D63" w:rsidRDefault="00470608" w:rsidP="00470608">
      <w:pPr>
        <w:numPr>
          <w:ilvl w:val="0"/>
          <w:numId w:val="3"/>
        </w:numPr>
        <w:spacing w:before="0" w:after="0"/>
        <w:rPr>
          <w:b/>
          <w:i/>
        </w:rPr>
      </w:pPr>
      <w:r w:rsidRPr="007C4D63">
        <w:rPr>
          <w:i/>
          <w:szCs w:val="22"/>
        </w:rPr>
        <w:t>Odb. Brno</w:t>
      </w:r>
      <w:r w:rsidR="00873885" w:rsidRPr="007C4D63">
        <w:rPr>
          <w:i/>
          <w:szCs w:val="22"/>
        </w:rPr>
        <w:t>-</w:t>
      </w:r>
      <w:r w:rsidRPr="007C4D63">
        <w:rPr>
          <w:i/>
          <w:szCs w:val="22"/>
        </w:rPr>
        <w:t>Židenice (jen přípojové návaznosti regionálních busů)</w:t>
      </w:r>
    </w:p>
    <w:p w14:paraId="257504EE" w14:textId="77777777" w:rsidR="0037278F" w:rsidRPr="007C4D63" w:rsidRDefault="0037278F" w:rsidP="0037278F">
      <w:pPr>
        <w:numPr>
          <w:ilvl w:val="0"/>
          <w:numId w:val="3"/>
        </w:numPr>
        <w:spacing w:before="0" w:after="0"/>
        <w:ind w:left="714" w:hanging="357"/>
        <w:rPr>
          <w:szCs w:val="22"/>
        </w:rPr>
      </w:pPr>
      <w:r w:rsidRPr="007C4D63">
        <w:rPr>
          <w:szCs w:val="22"/>
        </w:rPr>
        <w:t>Rapotice</w:t>
      </w:r>
    </w:p>
    <w:p w14:paraId="154AE8F1" w14:textId="77777777" w:rsidR="0037278F" w:rsidRPr="007C4D63" w:rsidRDefault="0037278F" w:rsidP="0037278F">
      <w:pPr>
        <w:numPr>
          <w:ilvl w:val="0"/>
          <w:numId w:val="3"/>
        </w:numPr>
        <w:spacing w:before="0" w:after="0"/>
        <w:ind w:left="714" w:hanging="357"/>
        <w:rPr>
          <w:szCs w:val="22"/>
        </w:rPr>
      </w:pPr>
      <w:r w:rsidRPr="007C4D63">
        <w:rPr>
          <w:szCs w:val="22"/>
        </w:rPr>
        <w:t>Zastávka u Brna (vč. návazností v železniční stanici Tetčice)</w:t>
      </w:r>
      <w:r w:rsidR="0017597D" w:rsidRPr="007C4D63">
        <w:rPr>
          <w:szCs w:val="22"/>
        </w:rPr>
        <w:t xml:space="preserve"> od GVD 24/25 bude řízeno z RDP Brno</w:t>
      </w:r>
    </w:p>
    <w:p w14:paraId="75D72E27" w14:textId="77777777" w:rsidR="0037278F" w:rsidRPr="007C4D63" w:rsidRDefault="0037278F" w:rsidP="0037278F">
      <w:pPr>
        <w:numPr>
          <w:ilvl w:val="0"/>
          <w:numId w:val="3"/>
        </w:numPr>
        <w:spacing w:before="0" w:after="0"/>
        <w:ind w:left="714" w:hanging="357"/>
        <w:rPr>
          <w:szCs w:val="22"/>
        </w:rPr>
      </w:pPr>
      <w:r w:rsidRPr="007C4D63">
        <w:rPr>
          <w:szCs w:val="22"/>
        </w:rPr>
        <w:t>Střelice (návaznost na zast. Střelice dolní)</w:t>
      </w:r>
      <w:r w:rsidR="00873885" w:rsidRPr="007C4D63">
        <w:rPr>
          <w:szCs w:val="22"/>
        </w:rPr>
        <w:t xml:space="preserve"> od GVD 24/25  bude řízeno z RDP Brno</w:t>
      </w:r>
    </w:p>
    <w:p w14:paraId="5B128EBE" w14:textId="77777777" w:rsidR="000B70C6" w:rsidRPr="007C4D63" w:rsidRDefault="0037278F" w:rsidP="000B70C6">
      <w:pPr>
        <w:numPr>
          <w:ilvl w:val="0"/>
          <w:numId w:val="3"/>
        </w:numPr>
        <w:spacing w:before="0" w:after="0"/>
        <w:ind w:left="714" w:hanging="357"/>
        <w:rPr>
          <w:szCs w:val="22"/>
        </w:rPr>
      </w:pPr>
      <w:r w:rsidRPr="007C4D63">
        <w:rPr>
          <w:szCs w:val="22"/>
        </w:rPr>
        <w:t>Moravské Bránice</w:t>
      </w:r>
      <w:r w:rsidR="000B70C6" w:rsidRPr="007C4D63">
        <w:rPr>
          <w:szCs w:val="22"/>
        </w:rPr>
        <w:t xml:space="preserve">, </w:t>
      </w:r>
      <w:r w:rsidR="00703E33" w:rsidRPr="007C4D63">
        <w:rPr>
          <w:szCs w:val="22"/>
        </w:rPr>
        <w:t>(</w:t>
      </w:r>
      <w:r w:rsidR="00A22E05" w:rsidRPr="007C4D63">
        <w:rPr>
          <w:szCs w:val="22"/>
        </w:rPr>
        <w:t xml:space="preserve">vč. návazností v žst. </w:t>
      </w:r>
      <w:r w:rsidR="000B70C6" w:rsidRPr="007C4D63">
        <w:rPr>
          <w:szCs w:val="22"/>
        </w:rPr>
        <w:t xml:space="preserve">Ivančice, Moravský Krumlov </w:t>
      </w:r>
      <w:r w:rsidR="00A22E05" w:rsidRPr="007C4D63">
        <w:rPr>
          <w:szCs w:val="22"/>
        </w:rPr>
        <w:t xml:space="preserve">- </w:t>
      </w:r>
      <w:r w:rsidR="00ED7DB1" w:rsidRPr="007C4D63">
        <w:rPr>
          <w:szCs w:val="22"/>
        </w:rPr>
        <w:t>ovládány</w:t>
      </w:r>
      <w:r w:rsidR="000B70C6" w:rsidRPr="007C4D63">
        <w:rPr>
          <w:szCs w:val="22"/>
        </w:rPr>
        <w:t xml:space="preserve"> z Mor. Bránic</w:t>
      </w:r>
      <w:r w:rsidR="00703E33" w:rsidRPr="007C4D63">
        <w:rPr>
          <w:szCs w:val="22"/>
        </w:rPr>
        <w:t>)</w:t>
      </w:r>
    </w:p>
    <w:p w14:paraId="71FB0389" w14:textId="77777777" w:rsidR="00EE4ECE" w:rsidRPr="007C4D63" w:rsidRDefault="00EE4ECE" w:rsidP="00EE4ECE">
      <w:pPr>
        <w:numPr>
          <w:ilvl w:val="0"/>
          <w:numId w:val="3"/>
        </w:numPr>
        <w:spacing w:before="0" w:after="0"/>
        <w:ind w:left="714" w:hanging="357"/>
        <w:rPr>
          <w:szCs w:val="22"/>
        </w:rPr>
      </w:pPr>
      <w:r w:rsidRPr="007C4D63">
        <w:rPr>
          <w:szCs w:val="22"/>
        </w:rPr>
        <w:t>Rakšice</w:t>
      </w:r>
    </w:p>
    <w:p w14:paraId="45C389EB" w14:textId="77777777" w:rsidR="00EE4ECE" w:rsidRPr="007C4D63" w:rsidRDefault="00EE4ECE" w:rsidP="00EE4ECE">
      <w:pPr>
        <w:numPr>
          <w:ilvl w:val="0"/>
          <w:numId w:val="3"/>
        </w:numPr>
        <w:spacing w:before="0" w:after="0"/>
        <w:ind w:left="714" w:hanging="357"/>
        <w:rPr>
          <w:szCs w:val="22"/>
        </w:rPr>
      </w:pPr>
      <w:r w:rsidRPr="007C4D63">
        <w:rPr>
          <w:szCs w:val="22"/>
        </w:rPr>
        <w:t>Miroslav</w:t>
      </w:r>
    </w:p>
    <w:p w14:paraId="798ECC9E" w14:textId="77777777" w:rsidR="0037278F" w:rsidRPr="002336B3" w:rsidRDefault="0037278F" w:rsidP="0037278F">
      <w:pPr>
        <w:numPr>
          <w:ilvl w:val="0"/>
          <w:numId w:val="3"/>
        </w:numPr>
        <w:spacing w:before="0" w:after="0"/>
        <w:ind w:left="714" w:hanging="357"/>
        <w:rPr>
          <w:i/>
          <w:szCs w:val="22"/>
        </w:rPr>
      </w:pPr>
      <w:r w:rsidRPr="002336B3">
        <w:rPr>
          <w:i/>
          <w:szCs w:val="22"/>
        </w:rPr>
        <w:t>Šlapanice (návaznost</w:t>
      </w:r>
      <w:r w:rsidR="008F6CC0">
        <w:rPr>
          <w:i/>
          <w:szCs w:val="22"/>
        </w:rPr>
        <w:t>i</w:t>
      </w:r>
      <w:r w:rsidRPr="002336B3">
        <w:rPr>
          <w:i/>
          <w:szCs w:val="22"/>
        </w:rPr>
        <w:t xml:space="preserve"> na zast. Ponětovice)</w:t>
      </w:r>
    </w:p>
    <w:p w14:paraId="764CB7D7" w14:textId="77777777" w:rsidR="0064268F" w:rsidRPr="002336B3" w:rsidRDefault="0037278F" w:rsidP="0064268F">
      <w:pPr>
        <w:numPr>
          <w:ilvl w:val="0"/>
          <w:numId w:val="3"/>
        </w:numPr>
        <w:spacing w:before="0" w:after="0"/>
        <w:ind w:left="714" w:hanging="357"/>
        <w:rPr>
          <w:i/>
          <w:szCs w:val="22"/>
        </w:rPr>
      </w:pPr>
      <w:r w:rsidRPr="002336B3">
        <w:rPr>
          <w:i/>
          <w:szCs w:val="22"/>
        </w:rPr>
        <w:t>Slavkov u Brna (vč. návazností na zast. Křenovice dol.n. a Křižanovice)</w:t>
      </w:r>
      <w:r w:rsidR="0064268F" w:rsidRPr="002336B3">
        <w:rPr>
          <w:i/>
          <w:szCs w:val="22"/>
        </w:rPr>
        <w:t xml:space="preserve">; </w:t>
      </w:r>
    </w:p>
    <w:p w14:paraId="7835A96A" w14:textId="77777777" w:rsidR="0037278F" w:rsidRPr="002336B3" w:rsidRDefault="0037278F" w:rsidP="0037278F">
      <w:pPr>
        <w:numPr>
          <w:ilvl w:val="0"/>
          <w:numId w:val="3"/>
        </w:numPr>
        <w:spacing w:before="0" w:after="0"/>
        <w:ind w:left="714" w:hanging="357"/>
        <w:rPr>
          <w:i/>
          <w:szCs w:val="22"/>
        </w:rPr>
      </w:pPr>
      <w:r w:rsidRPr="002336B3">
        <w:rPr>
          <w:i/>
          <w:szCs w:val="22"/>
        </w:rPr>
        <w:t>Bučovice (vč.návazností na zast. Marefy)</w:t>
      </w:r>
    </w:p>
    <w:p w14:paraId="3DB14084" w14:textId="77777777" w:rsidR="0037278F" w:rsidRPr="002336B3" w:rsidRDefault="0037278F" w:rsidP="0064268F">
      <w:pPr>
        <w:numPr>
          <w:ilvl w:val="0"/>
          <w:numId w:val="3"/>
        </w:numPr>
        <w:spacing w:before="0" w:after="0"/>
        <w:ind w:left="714" w:hanging="357"/>
        <w:rPr>
          <w:i/>
          <w:szCs w:val="22"/>
        </w:rPr>
      </w:pPr>
      <w:r w:rsidRPr="002336B3">
        <w:rPr>
          <w:i/>
          <w:szCs w:val="22"/>
        </w:rPr>
        <w:t>Nesovice (vč.návazností na zast. Brankovice)</w:t>
      </w:r>
    </w:p>
    <w:p w14:paraId="5404EF47" w14:textId="77777777" w:rsidR="0037278F" w:rsidRPr="002336B3" w:rsidRDefault="0037278F" w:rsidP="0037278F">
      <w:pPr>
        <w:numPr>
          <w:ilvl w:val="0"/>
          <w:numId w:val="3"/>
        </w:numPr>
        <w:spacing w:before="0" w:after="0"/>
        <w:ind w:left="714" w:hanging="357"/>
        <w:rPr>
          <w:i/>
          <w:szCs w:val="22"/>
        </w:rPr>
      </w:pPr>
      <w:r w:rsidRPr="002336B3">
        <w:rPr>
          <w:i/>
          <w:szCs w:val="22"/>
        </w:rPr>
        <w:t>Nemotice</w:t>
      </w:r>
    </w:p>
    <w:p w14:paraId="5C5C6323" w14:textId="77777777" w:rsidR="0037278F" w:rsidRPr="002336B3" w:rsidRDefault="0037278F" w:rsidP="0037278F">
      <w:pPr>
        <w:numPr>
          <w:ilvl w:val="0"/>
          <w:numId w:val="3"/>
        </w:numPr>
        <w:spacing w:before="0" w:after="0"/>
        <w:ind w:left="714" w:hanging="357"/>
        <w:rPr>
          <w:i/>
          <w:szCs w:val="22"/>
        </w:rPr>
      </w:pPr>
      <w:r w:rsidRPr="002336B3">
        <w:rPr>
          <w:i/>
          <w:szCs w:val="22"/>
        </w:rPr>
        <w:t>Kyjov</w:t>
      </w:r>
      <w:r w:rsidR="00E25A9F" w:rsidRPr="002336B3">
        <w:rPr>
          <w:i/>
          <w:szCs w:val="22"/>
        </w:rPr>
        <w:t xml:space="preserve"> (vč.návazností na zast. Kyjov zast.)</w:t>
      </w:r>
    </w:p>
    <w:p w14:paraId="5F542894" w14:textId="77777777" w:rsidR="0064268F" w:rsidRPr="002336B3" w:rsidRDefault="0037278F" w:rsidP="0064268F">
      <w:pPr>
        <w:numPr>
          <w:ilvl w:val="0"/>
          <w:numId w:val="3"/>
        </w:numPr>
        <w:spacing w:before="0" w:after="0"/>
        <w:ind w:left="714" w:hanging="357"/>
        <w:rPr>
          <w:i/>
          <w:szCs w:val="22"/>
        </w:rPr>
      </w:pPr>
      <w:r w:rsidRPr="002336B3">
        <w:rPr>
          <w:i/>
          <w:szCs w:val="22"/>
        </w:rPr>
        <w:t>Bzenec</w:t>
      </w:r>
    </w:p>
    <w:p w14:paraId="3AA5A110" w14:textId="77777777" w:rsidR="00EE4ECE" w:rsidRPr="002336B3" w:rsidRDefault="00EE4ECE" w:rsidP="00EE4ECE">
      <w:pPr>
        <w:numPr>
          <w:ilvl w:val="0"/>
          <w:numId w:val="3"/>
        </w:numPr>
        <w:spacing w:before="0" w:after="0"/>
        <w:ind w:left="714" w:hanging="357"/>
        <w:rPr>
          <w:szCs w:val="22"/>
        </w:rPr>
      </w:pPr>
      <w:r w:rsidRPr="002336B3">
        <w:rPr>
          <w:szCs w:val="22"/>
        </w:rPr>
        <w:t>Strážnice</w:t>
      </w:r>
    </w:p>
    <w:p w14:paraId="7F20C0D8" w14:textId="77777777" w:rsidR="00EE4ECE" w:rsidRDefault="00EE4ECE" w:rsidP="00EE4ECE">
      <w:pPr>
        <w:numPr>
          <w:ilvl w:val="0"/>
          <w:numId w:val="3"/>
        </w:numPr>
        <w:spacing w:before="0" w:after="0"/>
        <w:ind w:left="714" w:hanging="357"/>
        <w:rPr>
          <w:szCs w:val="22"/>
        </w:rPr>
      </w:pPr>
      <w:r w:rsidRPr="002336B3">
        <w:rPr>
          <w:szCs w:val="22"/>
        </w:rPr>
        <w:t>Velká nad Veličkou</w:t>
      </w:r>
    </w:p>
    <w:p w14:paraId="26931D19" w14:textId="77777777" w:rsidR="00A22E05" w:rsidRPr="00A22E05" w:rsidRDefault="00A22E05" w:rsidP="00A22E05">
      <w:pPr>
        <w:numPr>
          <w:ilvl w:val="0"/>
          <w:numId w:val="3"/>
        </w:numPr>
        <w:spacing w:before="0" w:after="0"/>
        <w:ind w:left="714" w:hanging="357"/>
        <w:rPr>
          <w:szCs w:val="22"/>
        </w:rPr>
      </w:pPr>
      <w:r w:rsidRPr="00A22E05">
        <w:rPr>
          <w:szCs w:val="22"/>
        </w:rPr>
        <w:t>Kobylí na Mor. (návaznosti na zast. Bořetice)</w:t>
      </w:r>
    </w:p>
    <w:p w14:paraId="74D02105" w14:textId="77777777" w:rsidR="00EE4ECE" w:rsidRPr="00EE4ECE" w:rsidRDefault="00EE4ECE" w:rsidP="00EE4ECE">
      <w:pPr>
        <w:numPr>
          <w:ilvl w:val="0"/>
          <w:numId w:val="3"/>
        </w:numPr>
        <w:spacing w:before="0" w:after="0"/>
        <w:ind w:left="714" w:hanging="357"/>
        <w:rPr>
          <w:szCs w:val="22"/>
        </w:rPr>
      </w:pPr>
      <w:r w:rsidRPr="002336B3">
        <w:rPr>
          <w:szCs w:val="22"/>
        </w:rPr>
        <w:t>Čejč</w:t>
      </w:r>
    </w:p>
    <w:p w14:paraId="6F8FADF5" w14:textId="77777777" w:rsidR="0037278F" w:rsidRPr="005952F8" w:rsidRDefault="0037278F" w:rsidP="005952F8">
      <w:pPr>
        <w:numPr>
          <w:ilvl w:val="0"/>
          <w:numId w:val="3"/>
        </w:numPr>
        <w:spacing w:before="0" w:after="0"/>
        <w:ind w:left="714" w:hanging="357"/>
        <w:rPr>
          <w:szCs w:val="22"/>
        </w:rPr>
      </w:pPr>
      <w:r w:rsidRPr="00ED7DB1">
        <w:rPr>
          <w:szCs w:val="22"/>
        </w:rPr>
        <w:t>Vyškov</w:t>
      </w:r>
      <w:r w:rsidR="00873885" w:rsidRPr="00ED7DB1">
        <w:rPr>
          <w:szCs w:val="22"/>
        </w:rPr>
        <w:t xml:space="preserve"> na Moravě</w:t>
      </w:r>
    </w:p>
    <w:p w14:paraId="761174A1" w14:textId="77777777" w:rsidR="00B24EA2" w:rsidRDefault="00B24EA2" w:rsidP="0037278F">
      <w:pPr>
        <w:numPr>
          <w:ilvl w:val="0"/>
          <w:numId w:val="3"/>
        </w:numPr>
        <w:spacing w:before="0" w:after="0"/>
        <w:ind w:left="714" w:hanging="357"/>
        <w:rPr>
          <w:szCs w:val="22"/>
        </w:rPr>
      </w:pPr>
      <w:r w:rsidRPr="00CA5547">
        <w:rPr>
          <w:szCs w:val="22"/>
        </w:rPr>
        <w:t>Novosedly</w:t>
      </w:r>
    </w:p>
    <w:p w14:paraId="16B44298" w14:textId="77777777" w:rsidR="00EE4ECE" w:rsidRPr="0017597D" w:rsidRDefault="00EE4ECE" w:rsidP="00EE4ECE">
      <w:pPr>
        <w:numPr>
          <w:ilvl w:val="0"/>
          <w:numId w:val="3"/>
        </w:numPr>
        <w:spacing w:before="0" w:after="0"/>
        <w:ind w:left="714" w:hanging="357"/>
        <w:rPr>
          <w:szCs w:val="22"/>
        </w:rPr>
      </w:pPr>
      <w:r w:rsidRPr="0017597D">
        <w:rPr>
          <w:szCs w:val="22"/>
        </w:rPr>
        <w:t>Hrušovany nad Jev</w:t>
      </w:r>
      <w:r w:rsidR="00873885" w:rsidRPr="0017597D">
        <w:rPr>
          <w:szCs w:val="22"/>
        </w:rPr>
        <w:t>išovkou-Šanov</w:t>
      </w:r>
    </w:p>
    <w:p w14:paraId="1C6B8FAC" w14:textId="77777777" w:rsidR="00BB675F" w:rsidRPr="00CA5547" w:rsidRDefault="00BB675F" w:rsidP="0037278F">
      <w:pPr>
        <w:numPr>
          <w:ilvl w:val="0"/>
          <w:numId w:val="3"/>
        </w:numPr>
        <w:spacing w:before="0" w:after="0"/>
        <w:ind w:left="714" w:hanging="357"/>
        <w:rPr>
          <w:szCs w:val="22"/>
        </w:rPr>
      </w:pPr>
      <w:r w:rsidRPr="00CA5547">
        <w:rPr>
          <w:szCs w:val="22"/>
        </w:rPr>
        <w:t>Znojmo</w:t>
      </w:r>
    </w:p>
    <w:p w14:paraId="657373C7" w14:textId="77777777" w:rsidR="00BB675F" w:rsidRPr="00CA5547" w:rsidRDefault="00BB675F" w:rsidP="00FE61DA">
      <w:pPr>
        <w:numPr>
          <w:ilvl w:val="0"/>
          <w:numId w:val="3"/>
        </w:numPr>
        <w:spacing w:before="0"/>
        <w:ind w:left="714" w:hanging="357"/>
        <w:rPr>
          <w:szCs w:val="22"/>
        </w:rPr>
      </w:pPr>
      <w:r w:rsidRPr="00CA5547">
        <w:rPr>
          <w:szCs w:val="22"/>
        </w:rPr>
        <w:t>Šumná</w:t>
      </w:r>
    </w:p>
    <w:p w14:paraId="192D7F46" w14:textId="77777777" w:rsidR="00E25A9F" w:rsidRPr="00F72CCF" w:rsidRDefault="0037278F" w:rsidP="0037278F">
      <w:pPr>
        <w:spacing w:before="0" w:after="0"/>
        <w:rPr>
          <w:szCs w:val="22"/>
        </w:rPr>
      </w:pPr>
      <w:r w:rsidRPr="00F72CCF">
        <w:rPr>
          <w:szCs w:val="22"/>
        </w:rPr>
        <w:t xml:space="preserve">Dispečink CED komunikuje s centrálním dispečerským pracovištěm </w:t>
      </w:r>
      <w:r w:rsidR="00755126" w:rsidRPr="002408FE">
        <w:rPr>
          <w:szCs w:val="22"/>
        </w:rPr>
        <w:t>SŽ</w:t>
      </w:r>
      <w:r w:rsidR="00755126" w:rsidRPr="00F72CCF">
        <w:rPr>
          <w:szCs w:val="22"/>
        </w:rPr>
        <w:t xml:space="preserve"> </w:t>
      </w:r>
      <w:r w:rsidRPr="00F72CCF">
        <w:rPr>
          <w:szCs w:val="22"/>
        </w:rPr>
        <w:t>v Přerově ve věci návazností IDS JMK ve stanicích dálkov</w:t>
      </w:r>
      <w:r w:rsidR="0064268F" w:rsidRPr="00F72CCF">
        <w:rPr>
          <w:szCs w:val="22"/>
        </w:rPr>
        <w:t>é řízen</w:t>
      </w:r>
      <w:r w:rsidR="00755126" w:rsidRPr="002408FE">
        <w:rPr>
          <w:szCs w:val="22"/>
        </w:rPr>
        <w:t>ých</w:t>
      </w:r>
      <w:r w:rsidR="00755126" w:rsidRPr="00F72CCF">
        <w:rPr>
          <w:szCs w:val="22"/>
        </w:rPr>
        <w:t xml:space="preserve"> trat</w:t>
      </w:r>
      <w:r w:rsidR="00755126" w:rsidRPr="002408FE">
        <w:rPr>
          <w:szCs w:val="22"/>
        </w:rPr>
        <w:t>í</w:t>
      </w:r>
      <w:r w:rsidR="0064268F" w:rsidRPr="00F72CCF">
        <w:rPr>
          <w:szCs w:val="22"/>
        </w:rPr>
        <w:t xml:space="preserve"> </w:t>
      </w:r>
      <w:r w:rsidR="00755126" w:rsidRPr="002408FE">
        <w:rPr>
          <w:szCs w:val="22"/>
        </w:rPr>
        <w:t>Modřice – Břeclav</w:t>
      </w:r>
      <w:r w:rsidR="00D952BC" w:rsidRPr="002408FE">
        <w:rPr>
          <w:szCs w:val="22"/>
        </w:rPr>
        <w:t xml:space="preserve"> </w:t>
      </w:r>
      <w:r w:rsidR="00755126" w:rsidRPr="00F72CCF">
        <w:rPr>
          <w:szCs w:val="22"/>
        </w:rPr>
        <w:t xml:space="preserve"> – Lanžhot, </w:t>
      </w:r>
      <w:r w:rsidR="00755126" w:rsidRPr="002408FE">
        <w:rPr>
          <w:szCs w:val="22"/>
        </w:rPr>
        <w:t xml:space="preserve">Šakvice – </w:t>
      </w:r>
      <w:r w:rsidR="00755126" w:rsidRPr="00ED7DB1">
        <w:rPr>
          <w:szCs w:val="22"/>
        </w:rPr>
        <w:t>Hustopeče</w:t>
      </w:r>
      <w:r w:rsidR="00873885" w:rsidRPr="00ED7DB1">
        <w:rPr>
          <w:szCs w:val="22"/>
        </w:rPr>
        <w:t xml:space="preserve"> u Brno</w:t>
      </w:r>
      <w:r w:rsidR="00CB573B" w:rsidRPr="00ED7DB1">
        <w:rPr>
          <w:szCs w:val="22"/>
        </w:rPr>
        <w:t>, Hrušovany u Brna - Židlochovice</w:t>
      </w:r>
      <w:r w:rsidR="00755126" w:rsidRPr="00ED7DB1">
        <w:rPr>
          <w:szCs w:val="22"/>
        </w:rPr>
        <w:t xml:space="preserve"> a </w:t>
      </w:r>
      <w:r w:rsidR="0064268F" w:rsidRPr="00ED7DB1">
        <w:rPr>
          <w:szCs w:val="22"/>
        </w:rPr>
        <w:t xml:space="preserve">Přerov </w:t>
      </w:r>
      <w:r w:rsidR="00755126" w:rsidRPr="00ED7DB1">
        <w:rPr>
          <w:szCs w:val="22"/>
        </w:rPr>
        <w:t>–</w:t>
      </w:r>
      <w:r w:rsidR="0064268F" w:rsidRPr="00ED7DB1">
        <w:rPr>
          <w:szCs w:val="22"/>
        </w:rPr>
        <w:t xml:space="preserve"> Břeclav</w:t>
      </w:r>
      <w:r w:rsidR="00D952BC" w:rsidRPr="00ED7DB1">
        <w:rPr>
          <w:szCs w:val="22"/>
        </w:rPr>
        <w:t>)</w:t>
      </w:r>
      <w:r w:rsidR="00E25A9F" w:rsidRPr="00ED7DB1">
        <w:rPr>
          <w:szCs w:val="22"/>
        </w:rPr>
        <w:t>:</w:t>
      </w:r>
    </w:p>
    <w:p w14:paraId="01785C14" w14:textId="77777777" w:rsidR="00755126" w:rsidRPr="002408FE" w:rsidRDefault="00755126" w:rsidP="00755126">
      <w:pPr>
        <w:numPr>
          <w:ilvl w:val="0"/>
          <w:numId w:val="3"/>
        </w:numPr>
        <w:spacing w:before="0" w:after="0"/>
        <w:ind w:left="714" w:hanging="357"/>
        <w:rPr>
          <w:szCs w:val="22"/>
        </w:rPr>
      </w:pPr>
      <w:r w:rsidRPr="002408FE">
        <w:rPr>
          <w:szCs w:val="22"/>
        </w:rPr>
        <w:t>Modřice</w:t>
      </w:r>
    </w:p>
    <w:p w14:paraId="01710EDC" w14:textId="77777777" w:rsidR="00755126" w:rsidRPr="002408FE" w:rsidRDefault="00755126" w:rsidP="00755126">
      <w:pPr>
        <w:numPr>
          <w:ilvl w:val="0"/>
          <w:numId w:val="3"/>
        </w:numPr>
        <w:spacing w:before="0" w:after="0"/>
        <w:ind w:left="714" w:hanging="357"/>
        <w:rPr>
          <w:szCs w:val="22"/>
        </w:rPr>
      </w:pPr>
      <w:r w:rsidRPr="002408FE">
        <w:rPr>
          <w:szCs w:val="22"/>
        </w:rPr>
        <w:t>zast. Rajhrad</w:t>
      </w:r>
    </w:p>
    <w:p w14:paraId="6953CC1D" w14:textId="77777777" w:rsidR="00755126" w:rsidRDefault="00755126" w:rsidP="00755126">
      <w:pPr>
        <w:numPr>
          <w:ilvl w:val="0"/>
          <w:numId w:val="3"/>
        </w:numPr>
        <w:spacing w:before="0" w:after="0"/>
        <w:ind w:left="714" w:hanging="357"/>
        <w:rPr>
          <w:szCs w:val="22"/>
        </w:rPr>
      </w:pPr>
      <w:r w:rsidRPr="002408FE">
        <w:rPr>
          <w:szCs w:val="22"/>
        </w:rPr>
        <w:t>Hrušovany u Brna</w:t>
      </w:r>
    </w:p>
    <w:p w14:paraId="4ECA50BB" w14:textId="77777777" w:rsidR="00CB573B" w:rsidRPr="0017597D" w:rsidRDefault="00CB573B" w:rsidP="00755126">
      <w:pPr>
        <w:numPr>
          <w:ilvl w:val="0"/>
          <w:numId w:val="3"/>
        </w:numPr>
        <w:spacing w:before="0" w:after="0"/>
        <w:ind w:left="714" w:hanging="357"/>
        <w:rPr>
          <w:szCs w:val="22"/>
        </w:rPr>
      </w:pPr>
      <w:r w:rsidRPr="0017597D">
        <w:rPr>
          <w:szCs w:val="22"/>
        </w:rPr>
        <w:t>Židlochovice</w:t>
      </w:r>
    </w:p>
    <w:p w14:paraId="4287FF82" w14:textId="77777777" w:rsidR="00755126" w:rsidRPr="002408FE" w:rsidRDefault="00755126" w:rsidP="00755126">
      <w:pPr>
        <w:numPr>
          <w:ilvl w:val="0"/>
          <w:numId w:val="3"/>
        </w:numPr>
        <w:spacing w:before="0" w:after="0"/>
        <w:ind w:left="714" w:hanging="357"/>
        <w:rPr>
          <w:szCs w:val="22"/>
        </w:rPr>
      </w:pPr>
      <w:r w:rsidRPr="002408FE">
        <w:rPr>
          <w:szCs w:val="22"/>
        </w:rPr>
        <w:t>zast. Žabčice</w:t>
      </w:r>
    </w:p>
    <w:p w14:paraId="7661F571" w14:textId="77777777" w:rsidR="00755126" w:rsidRPr="002408FE" w:rsidRDefault="00755126" w:rsidP="00755126">
      <w:pPr>
        <w:numPr>
          <w:ilvl w:val="0"/>
          <w:numId w:val="3"/>
        </w:numPr>
        <w:spacing w:before="0" w:after="0"/>
        <w:ind w:left="714" w:hanging="357"/>
        <w:rPr>
          <w:szCs w:val="22"/>
        </w:rPr>
      </w:pPr>
      <w:r w:rsidRPr="002408FE">
        <w:rPr>
          <w:szCs w:val="22"/>
        </w:rPr>
        <w:t>Vranovice</w:t>
      </w:r>
    </w:p>
    <w:p w14:paraId="2711DA60" w14:textId="77777777" w:rsidR="00755126" w:rsidRPr="002408FE" w:rsidRDefault="00755126" w:rsidP="00755126">
      <w:pPr>
        <w:numPr>
          <w:ilvl w:val="0"/>
          <w:numId w:val="3"/>
        </w:numPr>
        <w:spacing w:before="0" w:after="0"/>
        <w:ind w:left="714" w:hanging="357"/>
        <w:rPr>
          <w:szCs w:val="22"/>
        </w:rPr>
      </w:pPr>
      <w:r w:rsidRPr="002408FE">
        <w:rPr>
          <w:szCs w:val="22"/>
        </w:rPr>
        <w:t>Šakvice</w:t>
      </w:r>
    </w:p>
    <w:p w14:paraId="72F3651F" w14:textId="77777777" w:rsidR="00755126" w:rsidRPr="002408FE" w:rsidRDefault="00755126" w:rsidP="00755126">
      <w:pPr>
        <w:numPr>
          <w:ilvl w:val="0"/>
          <w:numId w:val="3"/>
        </w:numPr>
        <w:spacing w:before="0" w:after="0"/>
        <w:ind w:left="714" w:hanging="357"/>
        <w:rPr>
          <w:szCs w:val="22"/>
        </w:rPr>
      </w:pPr>
      <w:r w:rsidRPr="002408FE">
        <w:rPr>
          <w:szCs w:val="22"/>
        </w:rPr>
        <w:t>Hustopeče u Brna</w:t>
      </w:r>
    </w:p>
    <w:p w14:paraId="7E7B44B4" w14:textId="77777777" w:rsidR="00755126" w:rsidRPr="002408FE" w:rsidRDefault="00755126" w:rsidP="00755126">
      <w:pPr>
        <w:numPr>
          <w:ilvl w:val="0"/>
          <w:numId w:val="3"/>
        </w:numPr>
        <w:spacing w:before="0" w:after="0"/>
        <w:ind w:left="714" w:hanging="357"/>
        <w:rPr>
          <w:szCs w:val="22"/>
        </w:rPr>
      </w:pPr>
      <w:r w:rsidRPr="002408FE">
        <w:rPr>
          <w:szCs w:val="22"/>
        </w:rPr>
        <w:t>Zaječí</w:t>
      </w:r>
    </w:p>
    <w:p w14:paraId="5A07A3B3" w14:textId="77777777" w:rsidR="00755126" w:rsidRDefault="00755126" w:rsidP="00755126">
      <w:pPr>
        <w:numPr>
          <w:ilvl w:val="0"/>
          <w:numId w:val="3"/>
        </w:numPr>
        <w:spacing w:before="0" w:after="0"/>
        <w:ind w:left="714" w:hanging="357"/>
        <w:rPr>
          <w:szCs w:val="22"/>
        </w:rPr>
      </w:pPr>
      <w:r w:rsidRPr="002408FE">
        <w:rPr>
          <w:szCs w:val="22"/>
        </w:rPr>
        <w:t>Podivín</w:t>
      </w:r>
    </w:p>
    <w:p w14:paraId="72200309" w14:textId="77777777" w:rsidR="0017597D" w:rsidRPr="00ED7DB1" w:rsidRDefault="0017597D" w:rsidP="0017597D">
      <w:pPr>
        <w:numPr>
          <w:ilvl w:val="0"/>
          <w:numId w:val="3"/>
        </w:numPr>
        <w:spacing w:before="0" w:after="0"/>
        <w:ind w:left="714" w:hanging="357"/>
        <w:rPr>
          <w:szCs w:val="22"/>
        </w:rPr>
      </w:pPr>
      <w:r w:rsidRPr="00ED7DB1">
        <w:rPr>
          <w:szCs w:val="22"/>
        </w:rPr>
        <w:t>Břeclav</w:t>
      </w:r>
    </w:p>
    <w:p w14:paraId="51215785" w14:textId="77777777" w:rsidR="00E25A9F" w:rsidRPr="00F72CCF" w:rsidRDefault="00E25A9F" w:rsidP="00E25A9F">
      <w:pPr>
        <w:numPr>
          <w:ilvl w:val="0"/>
          <w:numId w:val="3"/>
        </w:numPr>
        <w:spacing w:before="0" w:after="0"/>
        <w:ind w:left="714" w:hanging="357"/>
        <w:rPr>
          <w:szCs w:val="22"/>
        </w:rPr>
      </w:pPr>
      <w:r w:rsidRPr="00F72CCF">
        <w:rPr>
          <w:szCs w:val="22"/>
        </w:rPr>
        <w:t>Moravská Nová Ves</w:t>
      </w:r>
    </w:p>
    <w:p w14:paraId="07276ED9" w14:textId="77777777" w:rsidR="00E25A9F" w:rsidRPr="00F72CCF" w:rsidRDefault="00E25A9F" w:rsidP="00E25A9F">
      <w:pPr>
        <w:numPr>
          <w:ilvl w:val="0"/>
          <w:numId w:val="3"/>
        </w:numPr>
        <w:spacing w:before="0" w:after="0"/>
        <w:ind w:left="714" w:hanging="357"/>
        <w:rPr>
          <w:szCs w:val="22"/>
        </w:rPr>
      </w:pPr>
      <w:r w:rsidRPr="00F72CCF">
        <w:rPr>
          <w:szCs w:val="22"/>
        </w:rPr>
        <w:t>Hodonín</w:t>
      </w:r>
    </w:p>
    <w:p w14:paraId="0ED43308" w14:textId="77777777" w:rsidR="00E25A9F" w:rsidRPr="00F72CCF" w:rsidRDefault="00E25A9F" w:rsidP="00E25A9F">
      <w:pPr>
        <w:numPr>
          <w:ilvl w:val="0"/>
          <w:numId w:val="3"/>
        </w:numPr>
        <w:spacing w:before="0" w:after="0"/>
        <w:ind w:left="714" w:hanging="357"/>
        <w:rPr>
          <w:szCs w:val="22"/>
        </w:rPr>
      </w:pPr>
      <w:r w:rsidRPr="00F72CCF">
        <w:rPr>
          <w:szCs w:val="22"/>
        </w:rPr>
        <w:t>Bzenec-přívoz</w:t>
      </w:r>
    </w:p>
    <w:p w14:paraId="7DB67638" w14:textId="77777777" w:rsidR="00E25A9F" w:rsidRDefault="00E25A9F" w:rsidP="00E25A9F">
      <w:pPr>
        <w:numPr>
          <w:ilvl w:val="0"/>
          <w:numId w:val="3"/>
        </w:numPr>
        <w:spacing w:before="0" w:after="0"/>
        <w:ind w:left="714" w:hanging="357"/>
        <w:rPr>
          <w:szCs w:val="22"/>
        </w:rPr>
      </w:pPr>
      <w:r w:rsidRPr="00F72CCF">
        <w:rPr>
          <w:szCs w:val="22"/>
        </w:rPr>
        <w:t>Moravský Písek</w:t>
      </w:r>
    </w:p>
    <w:p w14:paraId="5BE24B03" w14:textId="77777777" w:rsidR="00BC0041" w:rsidRDefault="0017597D" w:rsidP="00BC0041">
      <w:pPr>
        <w:numPr>
          <w:ilvl w:val="0"/>
          <w:numId w:val="3"/>
        </w:numPr>
        <w:spacing w:before="0" w:after="0"/>
        <w:ind w:left="714" w:hanging="357"/>
        <w:rPr>
          <w:szCs w:val="22"/>
        </w:rPr>
      </w:pPr>
      <w:r w:rsidRPr="00ED7DB1">
        <w:rPr>
          <w:szCs w:val="22"/>
        </w:rPr>
        <w:t>Veselí nad Moravou</w:t>
      </w:r>
    </w:p>
    <w:p w14:paraId="136497EC" w14:textId="77777777" w:rsidR="00BC0041" w:rsidRDefault="00BC0041" w:rsidP="00BC0041">
      <w:pPr>
        <w:spacing w:before="0" w:after="0"/>
        <w:ind w:left="714"/>
        <w:rPr>
          <w:szCs w:val="22"/>
        </w:rPr>
      </w:pPr>
    </w:p>
    <w:p w14:paraId="1524E672" w14:textId="77777777" w:rsidR="00BC0041" w:rsidRDefault="00BC0041" w:rsidP="00BC0041">
      <w:pPr>
        <w:spacing w:before="0" w:after="0"/>
        <w:rPr>
          <w:szCs w:val="22"/>
        </w:rPr>
      </w:pPr>
      <w:r w:rsidRPr="00F72CCF">
        <w:rPr>
          <w:szCs w:val="22"/>
        </w:rPr>
        <w:t>Dispečink CED komunikuje s</w:t>
      </w:r>
      <w:r>
        <w:rPr>
          <w:szCs w:val="22"/>
        </w:rPr>
        <w:t xml:space="preserve"> regionálním </w:t>
      </w:r>
      <w:r w:rsidRPr="00F72CCF">
        <w:rPr>
          <w:szCs w:val="22"/>
        </w:rPr>
        <w:t xml:space="preserve">dispečerským pracovištěm </w:t>
      </w:r>
      <w:r w:rsidRPr="002408FE">
        <w:rPr>
          <w:szCs w:val="22"/>
        </w:rPr>
        <w:t>SŽ</w:t>
      </w:r>
      <w:r w:rsidRPr="00F72CCF">
        <w:rPr>
          <w:szCs w:val="22"/>
        </w:rPr>
        <w:t xml:space="preserve"> v</w:t>
      </w:r>
      <w:r>
        <w:rPr>
          <w:szCs w:val="22"/>
        </w:rPr>
        <w:t xml:space="preserve"> Břeclavi </w:t>
      </w:r>
      <w:r w:rsidRPr="00F72CCF">
        <w:rPr>
          <w:szCs w:val="22"/>
        </w:rPr>
        <w:t>ve věci návazností IDS JMK ve stanicích dálkové řízen</w:t>
      </w:r>
      <w:r>
        <w:rPr>
          <w:szCs w:val="22"/>
        </w:rPr>
        <w:t>é</w:t>
      </w:r>
      <w:r w:rsidRPr="00F72CCF">
        <w:rPr>
          <w:szCs w:val="22"/>
        </w:rPr>
        <w:t xml:space="preserve"> trat</w:t>
      </w:r>
      <w:r>
        <w:rPr>
          <w:szCs w:val="22"/>
        </w:rPr>
        <w:t>ě Břeclav – Mikulov:</w:t>
      </w:r>
    </w:p>
    <w:p w14:paraId="43A94F3F" w14:textId="77777777" w:rsidR="00BC0041" w:rsidRDefault="00BC0041" w:rsidP="00BC0041">
      <w:pPr>
        <w:numPr>
          <w:ilvl w:val="0"/>
          <w:numId w:val="3"/>
        </w:numPr>
        <w:spacing w:before="0" w:after="0"/>
        <w:ind w:left="714" w:hanging="357"/>
        <w:rPr>
          <w:szCs w:val="22"/>
        </w:rPr>
      </w:pPr>
      <w:r w:rsidRPr="00ED7DB1">
        <w:rPr>
          <w:szCs w:val="22"/>
        </w:rPr>
        <w:t xml:space="preserve">Valtice (návaznosti </w:t>
      </w:r>
      <w:r>
        <w:rPr>
          <w:szCs w:val="22"/>
        </w:rPr>
        <w:t xml:space="preserve">na zast. </w:t>
      </w:r>
      <w:r w:rsidRPr="00ED7DB1">
        <w:rPr>
          <w:szCs w:val="22"/>
        </w:rPr>
        <w:t>Valtice-město)</w:t>
      </w:r>
      <w:r>
        <w:rPr>
          <w:szCs w:val="22"/>
        </w:rPr>
        <w:t xml:space="preserve">, </w:t>
      </w:r>
    </w:p>
    <w:p w14:paraId="515207B1" w14:textId="77777777" w:rsidR="00BC0041" w:rsidRDefault="00BC0041" w:rsidP="00BC0041">
      <w:pPr>
        <w:spacing w:before="0" w:after="0"/>
        <w:rPr>
          <w:szCs w:val="22"/>
        </w:rPr>
      </w:pPr>
      <w:r w:rsidRPr="005F327F">
        <w:rPr>
          <w:szCs w:val="22"/>
        </w:rPr>
        <w:t>Mikulov na Mor</w:t>
      </w:r>
      <w:r>
        <w:rPr>
          <w:szCs w:val="22"/>
        </w:rPr>
        <w:t>.</w:t>
      </w:r>
    </w:p>
    <w:p w14:paraId="52FDE90A" w14:textId="77777777" w:rsidR="00BC0041" w:rsidRDefault="00BC0041" w:rsidP="00BC0041">
      <w:pPr>
        <w:spacing w:before="0" w:after="0"/>
        <w:rPr>
          <w:szCs w:val="22"/>
        </w:rPr>
      </w:pPr>
    </w:p>
    <w:p w14:paraId="71E2195E" w14:textId="77777777" w:rsidR="00BC0041" w:rsidRDefault="00BC0041" w:rsidP="00BC0041">
      <w:pPr>
        <w:spacing w:before="0" w:after="0"/>
        <w:rPr>
          <w:szCs w:val="22"/>
        </w:rPr>
      </w:pPr>
      <w:r>
        <w:rPr>
          <w:szCs w:val="22"/>
        </w:rPr>
        <w:t>Od GVD 2024/25 d</w:t>
      </w:r>
      <w:r w:rsidRPr="00F72CCF">
        <w:rPr>
          <w:szCs w:val="22"/>
        </w:rPr>
        <w:t>ispečink CED komunikuje s</w:t>
      </w:r>
      <w:r>
        <w:rPr>
          <w:szCs w:val="22"/>
        </w:rPr>
        <w:t xml:space="preserve"> regionálním </w:t>
      </w:r>
      <w:r w:rsidRPr="00F72CCF">
        <w:rPr>
          <w:szCs w:val="22"/>
        </w:rPr>
        <w:t xml:space="preserve">dispečerským pracovištěm </w:t>
      </w:r>
      <w:r w:rsidRPr="002408FE">
        <w:rPr>
          <w:szCs w:val="22"/>
        </w:rPr>
        <w:t>SŽ</w:t>
      </w:r>
      <w:r w:rsidRPr="00F72CCF">
        <w:rPr>
          <w:szCs w:val="22"/>
        </w:rPr>
        <w:t xml:space="preserve"> v</w:t>
      </w:r>
      <w:r>
        <w:rPr>
          <w:szCs w:val="22"/>
        </w:rPr>
        <w:t xml:space="preserve"> Brně </w:t>
      </w:r>
      <w:r w:rsidRPr="00F72CCF">
        <w:rPr>
          <w:szCs w:val="22"/>
        </w:rPr>
        <w:t>ve věci návazností IDS JMK ve stanicích dálkové řízen</w:t>
      </w:r>
      <w:r>
        <w:rPr>
          <w:szCs w:val="22"/>
        </w:rPr>
        <w:t>é</w:t>
      </w:r>
      <w:r w:rsidRPr="00F72CCF">
        <w:rPr>
          <w:szCs w:val="22"/>
        </w:rPr>
        <w:t xml:space="preserve"> trat</w:t>
      </w:r>
      <w:r>
        <w:rPr>
          <w:szCs w:val="22"/>
        </w:rPr>
        <w:t>ě Brno – Zastávka:</w:t>
      </w:r>
    </w:p>
    <w:p w14:paraId="09F42B34" w14:textId="77777777" w:rsidR="00BC0041" w:rsidRDefault="00BC0041" w:rsidP="00BC0041">
      <w:pPr>
        <w:numPr>
          <w:ilvl w:val="0"/>
          <w:numId w:val="3"/>
        </w:numPr>
        <w:spacing w:before="0" w:after="0"/>
        <w:ind w:left="714" w:hanging="357"/>
        <w:rPr>
          <w:szCs w:val="22"/>
        </w:rPr>
      </w:pPr>
      <w:r>
        <w:rPr>
          <w:szCs w:val="22"/>
        </w:rPr>
        <w:t>Střelice</w:t>
      </w:r>
      <w:r w:rsidRPr="00ED7DB1">
        <w:rPr>
          <w:szCs w:val="22"/>
        </w:rPr>
        <w:t xml:space="preserve"> (návaznosti </w:t>
      </w:r>
      <w:r>
        <w:rPr>
          <w:szCs w:val="22"/>
        </w:rPr>
        <w:t>na zast. Střelice dolní</w:t>
      </w:r>
      <w:r w:rsidRPr="00ED7DB1">
        <w:rPr>
          <w:szCs w:val="22"/>
        </w:rPr>
        <w:t>)</w:t>
      </w:r>
      <w:r>
        <w:rPr>
          <w:szCs w:val="22"/>
        </w:rPr>
        <w:t xml:space="preserve">, </w:t>
      </w:r>
    </w:p>
    <w:p w14:paraId="772A2DB3" w14:textId="77777777" w:rsidR="00BC0041" w:rsidRDefault="00BC0041" w:rsidP="00BC0041">
      <w:pPr>
        <w:numPr>
          <w:ilvl w:val="0"/>
          <w:numId w:val="3"/>
        </w:numPr>
        <w:spacing w:before="0" w:after="0"/>
        <w:ind w:left="714" w:hanging="357"/>
        <w:rPr>
          <w:szCs w:val="22"/>
        </w:rPr>
      </w:pPr>
      <w:r>
        <w:rPr>
          <w:szCs w:val="22"/>
        </w:rPr>
        <w:t>Tetčice</w:t>
      </w:r>
    </w:p>
    <w:p w14:paraId="282814A1" w14:textId="77777777" w:rsidR="00BC0041" w:rsidRPr="00DB44D5" w:rsidRDefault="00BC0041" w:rsidP="00BC0041">
      <w:pPr>
        <w:numPr>
          <w:ilvl w:val="0"/>
          <w:numId w:val="3"/>
        </w:numPr>
        <w:spacing w:before="0" w:after="0"/>
        <w:ind w:left="714" w:hanging="357"/>
        <w:rPr>
          <w:szCs w:val="22"/>
        </w:rPr>
      </w:pPr>
      <w:r>
        <w:rPr>
          <w:szCs w:val="22"/>
        </w:rPr>
        <w:t>Zastávka u Brna</w:t>
      </w:r>
    </w:p>
    <w:p w14:paraId="24AC2DD8" w14:textId="77777777" w:rsidR="00BC0041" w:rsidRDefault="00BC0041" w:rsidP="00BC0041"/>
    <w:p w14:paraId="7C678AA3" w14:textId="77777777" w:rsidR="0037278F" w:rsidRPr="00F72CCF" w:rsidRDefault="0037278F" w:rsidP="00BB6F77">
      <w:pPr>
        <w:spacing w:before="0"/>
        <w:rPr>
          <w:b/>
        </w:rPr>
      </w:pPr>
      <w:r w:rsidRPr="00F72CCF">
        <w:rPr>
          <w:b/>
        </w:rPr>
        <w:t>DPMB</w:t>
      </w:r>
    </w:p>
    <w:p w14:paraId="2B3E80E2" w14:textId="77777777" w:rsidR="0037278F" w:rsidRPr="00F72CCF" w:rsidRDefault="0037278F" w:rsidP="0037278F">
      <w:pPr>
        <w:spacing w:before="0" w:after="0"/>
        <w:rPr>
          <w:szCs w:val="22"/>
        </w:rPr>
      </w:pPr>
      <w:r w:rsidRPr="00F72CCF">
        <w:t xml:space="preserve">zajišťuje dispečerské řízení v zónách </w:t>
      </w:r>
      <w:r w:rsidRPr="00F72CCF">
        <w:rPr>
          <w:b/>
          <w:szCs w:val="22"/>
        </w:rPr>
        <w:t xml:space="preserve">100, 101 </w:t>
      </w:r>
      <w:r w:rsidRPr="00F72CCF">
        <w:rPr>
          <w:szCs w:val="22"/>
        </w:rPr>
        <w:t>(k</w:t>
      </w:r>
      <w:r w:rsidR="006E2B6F" w:rsidRPr="00F72CCF">
        <w:rPr>
          <w:szCs w:val="22"/>
        </w:rPr>
        <w:t>romě zastávky Chrlice, žel.st.</w:t>
      </w:r>
      <w:r w:rsidR="008F6CC0" w:rsidRPr="00F72CCF">
        <w:rPr>
          <w:szCs w:val="22"/>
        </w:rPr>
        <w:t xml:space="preserve"> </w:t>
      </w:r>
      <w:r w:rsidR="008F6CC0" w:rsidRPr="002408FE">
        <w:rPr>
          <w:szCs w:val="22"/>
        </w:rPr>
        <w:t>a návazností regionálních busů na vlak v Brně-Židenicích</w:t>
      </w:r>
      <w:r w:rsidR="006E2B6F" w:rsidRPr="00F72CCF">
        <w:rPr>
          <w:szCs w:val="22"/>
        </w:rPr>
        <w:t xml:space="preserve">), </w:t>
      </w:r>
      <w:r w:rsidR="00993164" w:rsidRPr="002408FE">
        <w:rPr>
          <w:b/>
          <w:szCs w:val="22"/>
        </w:rPr>
        <w:t xml:space="preserve">215 </w:t>
      </w:r>
      <w:r w:rsidR="00993164" w:rsidRPr="002408FE">
        <w:rPr>
          <w:szCs w:val="22"/>
        </w:rPr>
        <w:t>(jen vozidla DPMB),</w:t>
      </w:r>
      <w:r w:rsidR="00993164" w:rsidRPr="00F72CCF">
        <w:rPr>
          <w:szCs w:val="22"/>
        </w:rPr>
        <w:t xml:space="preserve"> </w:t>
      </w:r>
      <w:r w:rsidRPr="00F72CCF">
        <w:rPr>
          <w:b/>
          <w:szCs w:val="22"/>
        </w:rPr>
        <w:t>310</w:t>
      </w:r>
      <w:r w:rsidR="00E25A9F" w:rsidRPr="00F72CCF">
        <w:rPr>
          <w:szCs w:val="22"/>
        </w:rPr>
        <w:t xml:space="preserve"> (jen </w:t>
      </w:r>
      <w:r w:rsidR="006E2B6F" w:rsidRPr="002408FE">
        <w:rPr>
          <w:szCs w:val="22"/>
        </w:rPr>
        <w:t>vozidla DPMB</w:t>
      </w:r>
      <w:r w:rsidRPr="00F72CCF">
        <w:rPr>
          <w:szCs w:val="22"/>
        </w:rPr>
        <w:t xml:space="preserve">), </w:t>
      </w:r>
      <w:r w:rsidRPr="00F72CCF">
        <w:rPr>
          <w:b/>
          <w:szCs w:val="22"/>
        </w:rPr>
        <w:t xml:space="preserve">510 </w:t>
      </w:r>
      <w:r w:rsidRPr="00F72CCF">
        <w:rPr>
          <w:szCs w:val="22"/>
        </w:rPr>
        <w:t xml:space="preserve">(jen vozidla DPMB), </w:t>
      </w:r>
      <w:r w:rsidRPr="00F72CCF">
        <w:rPr>
          <w:b/>
          <w:szCs w:val="22"/>
        </w:rPr>
        <w:t>610</w:t>
      </w:r>
      <w:r w:rsidRPr="00F72CCF">
        <w:rPr>
          <w:szCs w:val="22"/>
        </w:rPr>
        <w:t xml:space="preserve"> (jen vozidla DPMB). </w:t>
      </w:r>
    </w:p>
    <w:p w14:paraId="17E326B6" w14:textId="77777777" w:rsidR="0037278F" w:rsidRPr="00F72CCF" w:rsidRDefault="0037278F" w:rsidP="0037278F">
      <w:pPr>
        <w:spacing w:before="0" w:after="0"/>
        <w:rPr>
          <w:dstrike/>
          <w:szCs w:val="22"/>
        </w:rPr>
      </w:pPr>
      <w:r w:rsidRPr="00F72CCF">
        <w:t xml:space="preserve">Základní komunikace probíhá přes RIS. </w:t>
      </w:r>
    </w:p>
    <w:p w14:paraId="0050C7F9" w14:textId="77777777" w:rsidR="0037278F" w:rsidRPr="00F72CCF" w:rsidRDefault="0037278F" w:rsidP="0037278F">
      <w:r w:rsidRPr="00F72CCF">
        <w:rPr>
          <w:rFonts w:cs="Arial"/>
        </w:rPr>
        <w:t>Provoz autobusů regionálních autodopravců ve svém obvodu řídí dispečink DPMB prostřednictvím CED.</w:t>
      </w:r>
    </w:p>
    <w:p w14:paraId="3614433F" w14:textId="77777777" w:rsidR="00470608" w:rsidRPr="00F72CCF" w:rsidRDefault="0037278F" w:rsidP="00470608">
      <w:pPr>
        <w:spacing w:before="0" w:after="0"/>
        <w:rPr>
          <w:szCs w:val="22"/>
        </w:rPr>
      </w:pPr>
      <w:r w:rsidRPr="00F72CCF">
        <w:rPr>
          <w:szCs w:val="22"/>
        </w:rPr>
        <w:t xml:space="preserve">Dispečink </w:t>
      </w:r>
      <w:r w:rsidR="008F6CC0" w:rsidRPr="00F72CCF">
        <w:rPr>
          <w:szCs w:val="22"/>
        </w:rPr>
        <w:t xml:space="preserve">DPMB </w:t>
      </w:r>
      <w:r w:rsidRPr="00F72CCF">
        <w:rPr>
          <w:szCs w:val="22"/>
        </w:rPr>
        <w:t>komunikuje s výpravčími resp. dozorčími provozu následujících železničních stanic:</w:t>
      </w:r>
      <w:r w:rsidR="0064268F" w:rsidRPr="00F72CCF">
        <w:rPr>
          <w:szCs w:val="22"/>
        </w:rPr>
        <w:t xml:space="preserve"> </w:t>
      </w:r>
    </w:p>
    <w:p w14:paraId="42648CAC" w14:textId="77777777" w:rsidR="00470608" w:rsidRPr="002408FE" w:rsidRDefault="0037278F" w:rsidP="00AB769A">
      <w:pPr>
        <w:numPr>
          <w:ilvl w:val="0"/>
          <w:numId w:val="6"/>
        </w:numPr>
        <w:spacing w:before="0" w:after="0"/>
        <w:rPr>
          <w:szCs w:val="22"/>
        </w:rPr>
      </w:pPr>
      <w:r w:rsidRPr="00F72CCF">
        <w:rPr>
          <w:szCs w:val="22"/>
        </w:rPr>
        <w:t>Brno hl.n</w:t>
      </w:r>
      <w:r w:rsidR="00E25A9F" w:rsidRPr="00F72CCF">
        <w:rPr>
          <w:szCs w:val="22"/>
        </w:rPr>
        <w:t>.</w:t>
      </w:r>
      <w:r w:rsidR="00470608" w:rsidRPr="00F72CCF">
        <w:rPr>
          <w:szCs w:val="22"/>
        </w:rPr>
        <w:t xml:space="preserve"> </w:t>
      </w:r>
      <w:r w:rsidR="00470608" w:rsidRPr="002408FE">
        <w:rPr>
          <w:szCs w:val="22"/>
        </w:rPr>
        <w:t>(jen návaznosti ve stanovenou dobu)</w:t>
      </w:r>
    </w:p>
    <w:p w14:paraId="267580F9" w14:textId="77777777" w:rsidR="0037278F" w:rsidRPr="002408FE" w:rsidRDefault="0037278F" w:rsidP="0037278F">
      <w:pPr>
        <w:numPr>
          <w:ilvl w:val="0"/>
          <w:numId w:val="6"/>
        </w:numPr>
        <w:spacing w:before="0" w:after="0"/>
        <w:rPr>
          <w:b/>
        </w:rPr>
      </w:pPr>
      <w:r w:rsidRPr="00F72CCF">
        <w:rPr>
          <w:szCs w:val="22"/>
        </w:rPr>
        <w:t>Brno-Královo Pole</w:t>
      </w:r>
      <w:r w:rsidR="00470608" w:rsidRPr="00F72CCF">
        <w:rPr>
          <w:szCs w:val="22"/>
        </w:rPr>
        <w:t xml:space="preserve"> </w:t>
      </w:r>
      <w:r w:rsidR="00470608" w:rsidRPr="002408FE">
        <w:rPr>
          <w:szCs w:val="22"/>
        </w:rPr>
        <w:t>(jen návaznosti v Brně-Králově Poli ve stanovenou dobu)</w:t>
      </w:r>
      <w:r w:rsidRPr="002408FE">
        <w:rPr>
          <w:szCs w:val="22"/>
        </w:rPr>
        <w:t xml:space="preserve">  </w:t>
      </w:r>
    </w:p>
    <w:p w14:paraId="04E185CF" w14:textId="77777777" w:rsidR="0037278F" w:rsidRPr="00F72CCF" w:rsidRDefault="0037278F" w:rsidP="0037278F">
      <w:pPr>
        <w:numPr>
          <w:ilvl w:val="0"/>
          <w:numId w:val="6"/>
        </w:numPr>
        <w:spacing w:before="0" w:after="0"/>
        <w:rPr>
          <w:b/>
        </w:rPr>
      </w:pPr>
      <w:r w:rsidRPr="00F72CCF">
        <w:rPr>
          <w:szCs w:val="22"/>
        </w:rPr>
        <w:t>Brno-Slatina</w:t>
      </w:r>
    </w:p>
    <w:p w14:paraId="5AD71643" w14:textId="77777777" w:rsidR="0037278F" w:rsidRPr="002336B3" w:rsidRDefault="0037278F" w:rsidP="0037278F">
      <w:pPr>
        <w:spacing w:before="0" w:after="0"/>
        <w:rPr>
          <w:szCs w:val="22"/>
        </w:rPr>
      </w:pPr>
    </w:p>
    <w:bookmarkEnd w:id="3"/>
    <w:p w14:paraId="087DEDCC" w14:textId="77777777" w:rsidR="0037278F" w:rsidRPr="002336B3" w:rsidRDefault="0037278F" w:rsidP="00770954">
      <w:pPr>
        <w:spacing w:before="0" w:after="0"/>
        <w:rPr>
          <w:b/>
        </w:rPr>
      </w:pPr>
      <w:r w:rsidRPr="002336B3">
        <w:rPr>
          <w:b/>
        </w:rPr>
        <w:t>Ztráta přípoje, vypravení náhradního autobusového spoje</w:t>
      </w:r>
    </w:p>
    <w:p w14:paraId="62185C56" w14:textId="77777777" w:rsidR="0037278F" w:rsidRDefault="0037278F" w:rsidP="0037278F">
      <w:pPr>
        <w:spacing w:after="0"/>
      </w:pPr>
      <w:r w:rsidRPr="00ED7DB1">
        <w:t>V případě, že zpoždění vlaku překročí čekací dobu autobusu</w:t>
      </w:r>
      <w:r w:rsidR="00CB573B" w:rsidRPr="00ED7DB1">
        <w:t>,</w:t>
      </w:r>
      <w:r w:rsidRPr="00960B21">
        <w:t xml:space="preserve"> je</w:t>
      </w:r>
      <w:r w:rsidRPr="004B1DDC">
        <w:t xml:space="preserve"> možné vypravit náhradní </w:t>
      </w:r>
      <w:r w:rsidRPr="002336B3">
        <w:t>autobusový spoj</w:t>
      </w:r>
      <w:r w:rsidR="00ED7DB1">
        <w:t>.</w:t>
      </w:r>
      <w:r w:rsidRPr="002336B3">
        <w:t xml:space="preserve"> </w:t>
      </w:r>
    </w:p>
    <w:p w14:paraId="5B9B360B" w14:textId="77777777" w:rsidR="00643510" w:rsidRDefault="00643510" w:rsidP="0037278F">
      <w:pPr>
        <w:rPr>
          <w:b/>
          <w:sz w:val="32"/>
          <w:szCs w:val="32"/>
        </w:rPr>
      </w:pPr>
    </w:p>
    <w:p w14:paraId="6C7525ED" w14:textId="77777777" w:rsidR="0037278F" w:rsidRPr="004B1DDC" w:rsidRDefault="0037278F" w:rsidP="0037278F">
      <w:pPr>
        <w:rPr>
          <w:b/>
          <w:sz w:val="32"/>
          <w:szCs w:val="32"/>
        </w:rPr>
      </w:pPr>
      <w:r w:rsidRPr="00ED7DB1">
        <w:rPr>
          <w:b/>
          <w:sz w:val="32"/>
          <w:szCs w:val="32"/>
        </w:rPr>
        <w:t xml:space="preserve">SPECIFICKÁ PRAVIDLA GARANCE NÁVAZNOSTÍ </w:t>
      </w:r>
      <w:r w:rsidRPr="00960B21">
        <w:rPr>
          <w:b/>
          <w:sz w:val="32"/>
          <w:szCs w:val="32"/>
        </w:rPr>
        <w:t>IDS</w:t>
      </w:r>
      <w:r w:rsidRPr="004B1DDC">
        <w:rPr>
          <w:b/>
          <w:sz w:val="32"/>
          <w:szCs w:val="32"/>
        </w:rPr>
        <w:t xml:space="preserve"> JMK</w:t>
      </w:r>
    </w:p>
    <w:p w14:paraId="653CDE72" w14:textId="77777777" w:rsidR="0037278F" w:rsidRDefault="0037278F" w:rsidP="0037278F">
      <w:pPr>
        <w:rPr>
          <w:b/>
          <w:sz w:val="28"/>
          <w:szCs w:val="28"/>
        </w:rPr>
      </w:pPr>
      <w:r w:rsidRPr="002336B3">
        <w:rPr>
          <w:b/>
          <w:sz w:val="28"/>
          <w:szCs w:val="28"/>
        </w:rPr>
        <w:t xml:space="preserve">Dispečerské řízení CED </w:t>
      </w:r>
    </w:p>
    <w:p w14:paraId="6B2EA43D" w14:textId="77777777" w:rsidR="00F33BA3" w:rsidRPr="00ED7DB1" w:rsidRDefault="00F33BA3" w:rsidP="00F33BA3">
      <w:pPr>
        <w:spacing w:before="0"/>
        <w:rPr>
          <w:b/>
        </w:rPr>
      </w:pPr>
      <w:r w:rsidRPr="00ED7DB1">
        <w:rPr>
          <w:b/>
        </w:rPr>
        <w:t>Návaznosti v přestupním uzlu Brno hlavní nádraží</w:t>
      </w:r>
    </w:p>
    <w:p w14:paraId="775F966B" w14:textId="77777777" w:rsidR="00F33BA3" w:rsidRDefault="00F33BA3" w:rsidP="00F33BA3">
      <w:pPr>
        <w:spacing w:before="0" w:after="0"/>
        <w:rPr>
          <w:szCs w:val="22"/>
        </w:rPr>
      </w:pPr>
      <w:r w:rsidRPr="00F72CCF">
        <w:rPr>
          <w:szCs w:val="22"/>
        </w:rPr>
        <w:t xml:space="preserve">Návaznosti mezi tramvajovými, autobusovými, trolejbusovými linkami a železnicí v žst. Brno hlavní nádraží se sledují v době </w:t>
      </w:r>
      <w:r w:rsidRPr="002408FE">
        <w:rPr>
          <w:szCs w:val="22"/>
        </w:rPr>
        <w:t>23</w:t>
      </w:r>
      <w:r w:rsidRPr="00F72CCF">
        <w:rPr>
          <w:szCs w:val="22"/>
        </w:rPr>
        <w:t xml:space="preserve">:00 - 5:00 (v neděli již od </w:t>
      </w:r>
      <w:r w:rsidRPr="002408FE">
        <w:rPr>
          <w:szCs w:val="22"/>
        </w:rPr>
        <w:t>20:00</w:t>
      </w:r>
      <w:r w:rsidRPr="00F72CCF">
        <w:rPr>
          <w:szCs w:val="22"/>
        </w:rPr>
        <w:t xml:space="preserve">, </w:t>
      </w:r>
      <w:r w:rsidRPr="002408FE">
        <w:rPr>
          <w:szCs w:val="22"/>
        </w:rPr>
        <w:t xml:space="preserve">v sobotu a v neděli až do </w:t>
      </w:r>
      <w:r>
        <w:rPr>
          <w:szCs w:val="22"/>
        </w:rPr>
        <w:t>7</w:t>
      </w:r>
      <w:r w:rsidRPr="002408FE">
        <w:rPr>
          <w:szCs w:val="22"/>
        </w:rPr>
        <w:t>:00)</w:t>
      </w:r>
      <w:r w:rsidRPr="00F72CCF">
        <w:rPr>
          <w:szCs w:val="22"/>
        </w:rPr>
        <w:t xml:space="preserve"> a dále při mimořádnostech v dopravě.  Návaznosti řeší operativně </w:t>
      </w:r>
      <w:r w:rsidR="009D179A">
        <w:rPr>
          <w:szCs w:val="22"/>
        </w:rPr>
        <w:t>CED</w:t>
      </w:r>
      <w:r w:rsidRPr="00F72CCF">
        <w:rPr>
          <w:szCs w:val="22"/>
        </w:rPr>
        <w:t xml:space="preserve"> s dispečinkem DPMB.</w:t>
      </w:r>
      <w:r>
        <w:rPr>
          <w:szCs w:val="22"/>
        </w:rPr>
        <w:t xml:space="preserve"> Přestupní doba je stanovena 5 min.</w:t>
      </w:r>
    </w:p>
    <w:p w14:paraId="291A7431" w14:textId="77777777" w:rsidR="00F33BA3" w:rsidRPr="00F72CCF" w:rsidRDefault="00F33BA3" w:rsidP="00F33BA3">
      <w:pPr>
        <w:spacing w:before="0" w:after="0"/>
        <w:rPr>
          <w:szCs w:val="22"/>
        </w:rPr>
      </w:pPr>
    </w:p>
    <w:p w14:paraId="76E8563C" w14:textId="77777777" w:rsidR="0037278F" w:rsidRPr="002336B3" w:rsidRDefault="0037278F" w:rsidP="00F33BA3">
      <w:pPr>
        <w:spacing w:before="0"/>
        <w:rPr>
          <w:b/>
        </w:rPr>
      </w:pPr>
      <w:r w:rsidRPr="002336B3">
        <w:rPr>
          <w:b/>
        </w:rPr>
        <w:t>Návaznosti v přestupním bodě Otnice</w:t>
      </w:r>
    </w:p>
    <w:p w14:paraId="4A414537" w14:textId="77777777" w:rsidR="0037278F" w:rsidRPr="002336B3" w:rsidRDefault="0037278F" w:rsidP="0037278F">
      <w:pPr>
        <w:spacing w:before="0" w:after="0"/>
      </w:pPr>
      <w:r w:rsidRPr="002336B3">
        <w:t xml:space="preserve">Návaznosti mezi linkami </w:t>
      </w:r>
      <w:smartTag w:uri="urn:schemas-microsoft-com:office:smarttags" w:element="metricconverter">
        <w:smartTagPr>
          <w:attr w:name="ProductID" w:val="610 a"/>
        </w:smartTagPr>
        <w:r w:rsidRPr="002336B3">
          <w:t>610 a</w:t>
        </w:r>
      </w:smartTag>
      <w:r w:rsidRPr="002336B3">
        <w:t xml:space="preserve"> 630 v přestupním bodě Otnice v dobách, kdy následuje krátký čas na obrat autobusu linky 630 v Lovčičkách: v případě zpoždění autobusu linky 610 z přestupního uzlu Sokolnice se  postupuje následujícím způsobem:</w:t>
      </w:r>
    </w:p>
    <w:p w14:paraId="45092DEA" w14:textId="77777777" w:rsidR="0037278F" w:rsidRPr="002336B3" w:rsidRDefault="0037278F" w:rsidP="0037278F">
      <w:pPr>
        <w:spacing w:before="0" w:after="0"/>
        <w:ind w:left="426" w:hanging="284"/>
      </w:pPr>
      <w:r w:rsidRPr="002336B3">
        <w:t xml:space="preserve">-   </w:t>
      </w:r>
      <w:r w:rsidRPr="002336B3">
        <w:rPr>
          <w:u w:val="single"/>
        </w:rPr>
        <w:t>v případech, kdy autobus linky 630 jede z Otnic do Lovčiček a hned pokračuje zpět do Otnic kde má přípoj na autobus linky 610 do Sokolnic a následně delší pobyt</w:t>
      </w:r>
      <w:r w:rsidRPr="002336B3">
        <w:t xml:space="preserve">. </w:t>
      </w:r>
    </w:p>
    <w:p w14:paraId="0C33492C" w14:textId="77777777" w:rsidR="0037278F" w:rsidRPr="002336B3" w:rsidRDefault="0037278F" w:rsidP="0037278F">
      <w:pPr>
        <w:spacing w:before="0" w:after="0"/>
        <w:ind w:left="426"/>
      </w:pPr>
      <w:r w:rsidRPr="002336B3">
        <w:t>V tomto případě nevyčkává autobus linky 630 na příjezd zpožděného autobusu linky 610 déle než 2 minuty, ale pokračuje do Lovčiček. Následně jede po spoji zpět do Otnic, kde zajistí přípoj na autobus 610 směr Sokolnice, následně vezme  cestující od zpožděného autobusu od Sokolnic (případně vyčká jeho příjezdu) a pokračuje zpět  Lovčiček a vrátí se zpět do Otnic, kde vyčká do času dalšího odjezdu dle jízdního řádu.</w:t>
      </w:r>
    </w:p>
    <w:p w14:paraId="268AC453" w14:textId="77777777" w:rsidR="0037278F" w:rsidRPr="002336B3" w:rsidRDefault="0037278F" w:rsidP="0037278F">
      <w:pPr>
        <w:spacing w:before="0" w:after="0"/>
        <w:ind w:left="426" w:hanging="426"/>
      </w:pPr>
      <w:r w:rsidRPr="002336B3">
        <w:t xml:space="preserve">  -    </w:t>
      </w:r>
      <w:r w:rsidRPr="002336B3">
        <w:rPr>
          <w:u w:val="single"/>
        </w:rPr>
        <w:t>v případech, kdy autobus linky 630 jede z Otnic do Lovčiček a hned pokračuje zpět po lince 630 do Slavkova v dobách, kdy stojí v Otnicích nebo v Lovčičkách autobus BORS</w:t>
      </w:r>
      <w:r w:rsidRPr="002336B3">
        <w:t xml:space="preserve">. </w:t>
      </w:r>
    </w:p>
    <w:p w14:paraId="349A657E" w14:textId="77777777" w:rsidR="0037278F" w:rsidRPr="002336B3" w:rsidRDefault="0037278F" w:rsidP="0037278F">
      <w:pPr>
        <w:spacing w:before="0" w:after="0"/>
        <w:ind w:left="426"/>
      </w:pPr>
      <w:r w:rsidRPr="002336B3">
        <w:t xml:space="preserve">V tomto případě nevyčkává autobus linky 630 na příjezd zpožděného autobusu linky 610 déle než 2 minuty (stanoveno též v inverzním jízdním řádě), ale pokračuje do Lovčiček. Následně z Lovčiček pokračuje podle jízdního řádu do Slavkova. Autobus BORSu stojící v Otnicích resp. v Lovčičkách zajistí přípoj od zpožděného autobusu linky 610 do Lovčiček. </w:t>
      </w:r>
    </w:p>
    <w:p w14:paraId="2234553D" w14:textId="77777777" w:rsidR="0037278F" w:rsidRPr="002336B3" w:rsidRDefault="0037278F" w:rsidP="0037278F">
      <w:pPr>
        <w:spacing w:before="0" w:after="0"/>
        <w:ind w:left="426" w:hanging="426"/>
      </w:pPr>
      <w:r w:rsidRPr="002336B3">
        <w:t xml:space="preserve">  -    </w:t>
      </w:r>
      <w:r w:rsidRPr="002336B3">
        <w:rPr>
          <w:u w:val="single"/>
        </w:rPr>
        <w:t>v případech, kdy autobus linky 630 jede z Otnic do Lovčiček a hned pokračuje zpět po lince 630 do Slavkova v dobách, kdy nestojí v Otnicích nebo v Lovčičkách autobus BORS</w:t>
      </w:r>
      <w:r w:rsidRPr="002336B3">
        <w:t xml:space="preserve">. </w:t>
      </w:r>
    </w:p>
    <w:p w14:paraId="4CB6BD0E" w14:textId="77777777" w:rsidR="0037278F" w:rsidRPr="002336B3" w:rsidRDefault="0037278F" w:rsidP="0037278F">
      <w:pPr>
        <w:spacing w:before="0" w:after="0"/>
        <w:ind w:left="426"/>
      </w:pPr>
      <w:r w:rsidRPr="002336B3">
        <w:t xml:space="preserve">V tomto případě vyčkává autobus linky 630 na příjezd zpožděného autobusu linky 610 dle inverzního přípojového řádku. Následně z Lovčiček pokračuje se zpožděním do Slavkova a v Otnicích je pak v případě většího zpoždění rozvázán přípoj na linku 610 směr Sokolnice. </w:t>
      </w:r>
    </w:p>
    <w:p w14:paraId="197FAF42" w14:textId="77777777" w:rsidR="0037278F" w:rsidRPr="002336B3" w:rsidRDefault="0037278F" w:rsidP="0037278F">
      <w:pPr>
        <w:spacing w:before="0" w:after="0"/>
      </w:pPr>
      <w:r w:rsidRPr="002336B3">
        <w:t>Najeté km nad rámec stanovený jízdním řádem zašle dopravce, který má tímto opatřením způsobené nadvýkony, do 3 pracovních dnů kontaktním pracovníkům společnosti KORDIS JMK, kteří následně tyto km zahrnou do měsíčního vyúčtování příslušného dopravce.</w:t>
      </w:r>
    </w:p>
    <w:p w14:paraId="52734367" w14:textId="77777777" w:rsidR="0037278F" w:rsidRPr="002336B3" w:rsidRDefault="0037278F" w:rsidP="006D749B">
      <w:pPr>
        <w:spacing w:before="0" w:after="0"/>
        <w:rPr>
          <w:b/>
        </w:rPr>
      </w:pPr>
    </w:p>
    <w:p w14:paraId="2AEDAAC0" w14:textId="77777777" w:rsidR="0037278F" w:rsidRPr="002336B3" w:rsidRDefault="0037278F" w:rsidP="00F33BA3">
      <w:pPr>
        <w:spacing w:before="0"/>
        <w:rPr>
          <w:b/>
        </w:rPr>
      </w:pPr>
      <w:r w:rsidRPr="002336B3">
        <w:rPr>
          <w:b/>
        </w:rPr>
        <w:t xml:space="preserve">Specifikum návazností v přestupním bodu Sokolnice u linek 40, 151, 610, </w:t>
      </w:r>
      <w:smartTag w:uri="urn:schemas-microsoft-com:office:smarttags" w:element="metricconverter">
        <w:smartTagPr>
          <w:attr w:name="ProductID" w:val="611 a"/>
        </w:smartTagPr>
        <w:r w:rsidRPr="002336B3">
          <w:rPr>
            <w:b/>
          </w:rPr>
          <w:t>611 a</w:t>
        </w:r>
      </w:smartTag>
      <w:r w:rsidRPr="002336B3">
        <w:rPr>
          <w:b/>
        </w:rPr>
        <w:t xml:space="preserve"> 612</w:t>
      </w:r>
    </w:p>
    <w:p w14:paraId="7ABC438A" w14:textId="77777777" w:rsidR="0037278F" w:rsidRPr="002336B3" w:rsidRDefault="0037278F" w:rsidP="0037278F">
      <w:pPr>
        <w:spacing w:before="0" w:after="0"/>
      </w:pPr>
      <w:r w:rsidRPr="002336B3">
        <w:t xml:space="preserve">Po příjezdu autobusu linky </w:t>
      </w:r>
      <w:r w:rsidR="00116267">
        <w:t>74</w:t>
      </w:r>
      <w:r w:rsidR="00116267" w:rsidRPr="002336B3">
        <w:t xml:space="preserve"> </w:t>
      </w:r>
      <w:r w:rsidRPr="002336B3">
        <w:t xml:space="preserve">z Brna jsou povinni řidiči všech navazujících regionálních linek ihned přistavit autobus na odjezdovou zastávku a umožnit tak plynulý přestup cestujícím. Řidiči linky </w:t>
      </w:r>
      <w:r w:rsidR="00116267">
        <w:t>74</w:t>
      </w:r>
      <w:r w:rsidR="00116267" w:rsidRPr="002336B3">
        <w:t xml:space="preserve"> </w:t>
      </w:r>
      <w:r w:rsidRPr="002336B3">
        <w:t>odjíždějící ze Sokolnic do Brna jsou povinni přistavit autobus na odjezdovou zastávku ihned po příjezdu regionálního autobusu do Sokolnic a umožnit tak plynulý přestup cestujícím.</w:t>
      </w:r>
    </w:p>
    <w:p w14:paraId="23780364" w14:textId="77777777" w:rsidR="0037278F" w:rsidRPr="002336B3" w:rsidRDefault="0037278F" w:rsidP="0037278F">
      <w:pPr>
        <w:spacing w:before="0" w:after="0"/>
        <w:rPr>
          <w:b/>
        </w:rPr>
      </w:pPr>
    </w:p>
    <w:p w14:paraId="4E26C95A" w14:textId="77777777" w:rsidR="0037278F" w:rsidRPr="002336B3" w:rsidRDefault="0037278F" w:rsidP="00F33BA3">
      <w:pPr>
        <w:spacing w:before="0"/>
        <w:rPr>
          <w:b/>
        </w:rPr>
      </w:pPr>
      <w:r w:rsidRPr="002336B3">
        <w:rPr>
          <w:b/>
        </w:rPr>
        <w:t>Návaznosti v zastávce Hradčany, žel. st.</w:t>
      </w:r>
    </w:p>
    <w:p w14:paraId="41075A1C" w14:textId="77777777" w:rsidR="0037278F" w:rsidRPr="002336B3" w:rsidRDefault="0037278F" w:rsidP="0037278F">
      <w:pPr>
        <w:spacing w:before="0" w:after="0"/>
      </w:pPr>
      <w:r w:rsidRPr="002336B3">
        <w:t xml:space="preserve">V případě zpoždění vlaku linky S3 od Brna a v případě návazností stanovených inverzními přípojovými řádky linek 153, </w:t>
      </w:r>
      <w:smartTag w:uri="urn:schemas-microsoft-com:office:smarttags" w:element="metricconverter">
        <w:smartTagPr>
          <w:attr w:name="ProductID" w:val="330 a"/>
        </w:smartTagPr>
        <w:r w:rsidRPr="002336B3">
          <w:t>330 a</w:t>
        </w:r>
      </w:smartTag>
      <w:r w:rsidRPr="002336B3">
        <w:t xml:space="preserve"> 331 v zastávce Hradčany, žel.st. předává dispečer tuto informaci řidičům s tím, že autobusy zůstanou vyčkávat na zastávce Tišnov, sídliště a na zastávku Hradčany, žel. st. pokračují teprve poté co se ze zastávky Tišnov, sídliště pohledem přesvědčí o průjezdu zpožděného vlaku směrem na Tišnov. </w:t>
      </w:r>
    </w:p>
    <w:p w14:paraId="5218CAE6" w14:textId="77777777" w:rsidR="0037278F" w:rsidRPr="002336B3" w:rsidRDefault="0037278F" w:rsidP="0037278F">
      <w:pPr>
        <w:spacing w:before="0" w:after="0"/>
      </w:pPr>
    </w:p>
    <w:p w14:paraId="1C2CB485" w14:textId="77777777" w:rsidR="0037278F" w:rsidRPr="002336B3" w:rsidRDefault="0037278F" w:rsidP="00F33BA3">
      <w:pPr>
        <w:spacing w:before="0"/>
        <w:rPr>
          <w:b/>
        </w:rPr>
      </w:pPr>
      <w:r w:rsidRPr="002336B3">
        <w:rPr>
          <w:b/>
        </w:rPr>
        <w:t>Návaznosti v přestupním bodě Níhov</w:t>
      </w:r>
    </w:p>
    <w:p w14:paraId="7A16196C" w14:textId="77777777" w:rsidR="0037278F" w:rsidRPr="002336B3" w:rsidRDefault="0037278F" w:rsidP="0037278F">
      <w:pPr>
        <w:spacing w:before="0" w:after="0"/>
      </w:pPr>
      <w:r w:rsidRPr="002336B3">
        <w:t>Návaznosti linky 163 od vlaků linky S3 od Brna, hlavního nádraží v případě, že na vlak čekají 2 autobusy linky 163 (každý do jednoho ze směrů)</w:t>
      </w:r>
    </w:p>
    <w:p w14:paraId="3CDA2C89" w14:textId="77777777" w:rsidR="0037278F" w:rsidRPr="002336B3" w:rsidRDefault="0037278F" w:rsidP="0037278F">
      <w:pPr>
        <w:numPr>
          <w:ilvl w:val="0"/>
          <w:numId w:val="13"/>
        </w:numPr>
        <w:spacing w:before="0" w:after="0"/>
        <w:rPr>
          <w:u w:val="single"/>
        </w:rPr>
      </w:pPr>
      <w:r w:rsidRPr="002336B3">
        <w:rPr>
          <w:u w:val="single"/>
        </w:rPr>
        <w:t>Autobusy linky 163</w:t>
      </w:r>
      <w:r w:rsidRPr="002336B3">
        <w:t xml:space="preserve"> jedoucí </w:t>
      </w:r>
      <w:r w:rsidRPr="002336B3">
        <w:rPr>
          <w:u w:val="single"/>
        </w:rPr>
        <w:t>od Tišnova</w:t>
      </w:r>
      <w:r w:rsidRPr="002336B3">
        <w:t xml:space="preserve"> přijíždí na zast. Níhov, žel. st. ve směru od Níhova na Velkou Bíteš před příjezdem vlaku. Řidič je povinnen se přesvědčit o příjezdu vlaku pohledem a vyčkat přestupu cestujících dle pravidel návazností stanovenými inverzními přípojovými řádky.   </w:t>
      </w:r>
    </w:p>
    <w:p w14:paraId="18EB579E" w14:textId="77777777" w:rsidR="0037278F" w:rsidRPr="002336B3" w:rsidRDefault="0037278F" w:rsidP="0037278F">
      <w:pPr>
        <w:numPr>
          <w:ilvl w:val="0"/>
          <w:numId w:val="13"/>
        </w:numPr>
        <w:spacing w:before="0" w:after="0"/>
        <w:rPr>
          <w:u w:val="single"/>
        </w:rPr>
      </w:pPr>
      <w:r w:rsidRPr="002336B3">
        <w:rPr>
          <w:u w:val="single"/>
        </w:rPr>
        <w:t xml:space="preserve">Autobusy linky 163 </w:t>
      </w:r>
      <w:r w:rsidRPr="002336B3">
        <w:t xml:space="preserve">jedoucí </w:t>
      </w:r>
      <w:r w:rsidRPr="002336B3">
        <w:rPr>
          <w:u w:val="single"/>
        </w:rPr>
        <w:t>od Velké Bíteše</w:t>
      </w:r>
      <w:r w:rsidRPr="002336B3">
        <w:t xml:space="preserve"> zajišťující návaznost od vlaku linky S3 přijíždí k zast. Níhov, žel. st. až po průjezdu vlaku.  Na příjezd zpožděného vlaku vyčká buď v případě, že tuto informaci obdrží od dispečera nebo v případě, že autobus linky 163 směr Velká Bíteš mající povinnost přesvědčit se o příjezdu vlaku pohledem, ještě na příjezd zpožděného vlaku.</w:t>
      </w:r>
    </w:p>
    <w:p w14:paraId="178D05B1" w14:textId="77777777" w:rsidR="0037278F" w:rsidRPr="002336B3" w:rsidRDefault="0037278F" w:rsidP="006D749B">
      <w:pPr>
        <w:spacing w:before="0" w:after="0"/>
        <w:rPr>
          <w:b/>
        </w:rPr>
      </w:pPr>
    </w:p>
    <w:p w14:paraId="1820211C" w14:textId="77777777" w:rsidR="0037278F" w:rsidRPr="002336B3" w:rsidRDefault="0037278F" w:rsidP="005952F8">
      <w:pPr>
        <w:keepNext/>
        <w:spacing w:before="0"/>
        <w:rPr>
          <w:b/>
        </w:rPr>
      </w:pPr>
      <w:r w:rsidRPr="002336B3">
        <w:rPr>
          <w:b/>
        </w:rPr>
        <w:t>Návaznosti v přestupním uzlu Veverská Bítýška</w:t>
      </w:r>
    </w:p>
    <w:p w14:paraId="23A2DF6E" w14:textId="77777777" w:rsidR="0037278F" w:rsidRPr="002336B3" w:rsidRDefault="0037278F" w:rsidP="0037278F">
      <w:pPr>
        <w:spacing w:before="0" w:after="0"/>
      </w:pPr>
      <w:r w:rsidRPr="002336B3">
        <w:t xml:space="preserve">V případě, že autobusy linky 303 od Brna přijíždí do Veverské Bítýšky až v době, kdy již autobus linky 312 směr Lažánky stojí na své zastávce, zajíždí autobusy linky 303 až do prostoru nástupní zastávky tak, aby jej bezpečně viděl řidič autobusu linky </w:t>
      </w:r>
      <w:smartTag w:uri="urn:schemas-microsoft-com:office:smarttags" w:element="metricconverter">
        <w:smartTagPr>
          <w:attr w:name="ProductID" w:val="312 a"/>
        </w:smartTagPr>
        <w:r w:rsidRPr="002336B3">
          <w:t>312 a</w:t>
        </w:r>
      </w:smartTag>
      <w:r w:rsidRPr="002336B3">
        <w:t xml:space="preserve"> přestupující cestující. </w:t>
      </w:r>
    </w:p>
    <w:p w14:paraId="3A62318A" w14:textId="77777777" w:rsidR="0037278F" w:rsidRPr="002336B3" w:rsidRDefault="0037278F" w:rsidP="006D749B">
      <w:pPr>
        <w:autoSpaceDE w:val="0"/>
        <w:autoSpaceDN w:val="0"/>
        <w:adjustRightInd w:val="0"/>
        <w:spacing w:before="0" w:after="0"/>
        <w:jc w:val="left"/>
        <w:rPr>
          <w:rFonts w:cs="Arial"/>
          <w:b/>
          <w:szCs w:val="22"/>
        </w:rPr>
      </w:pPr>
    </w:p>
    <w:p w14:paraId="641345E9" w14:textId="77777777" w:rsidR="0037278F" w:rsidRPr="002336B3" w:rsidRDefault="0037278F" w:rsidP="00F33BA3">
      <w:pPr>
        <w:autoSpaceDE w:val="0"/>
        <w:autoSpaceDN w:val="0"/>
        <w:adjustRightInd w:val="0"/>
        <w:spacing w:before="0"/>
        <w:jc w:val="left"/>
        <w:rPr>
          <w:rFonts w:cs="Arial"/>
          <w:b/>
          <w:szCs w:val="22"/>
        </w:rPr>
      </w:pPr>
      <w:r w:rsidRPr="002336B3">
        <w:rPr>
          <w:rFonts w:cs="Arial"/>
          <w:b/>
          <w:szCs w:val="22"/>
        </w:rPr>
        <w:t xml:space="preserve">Návaznosti mezi linkami 167, </w:t>
      </w:r>
      <w:smartTag w:uri="urn:schemas-microsoft-com:office:smarttags" w:element="metricconverter">
        <w:smartTagPr>
          <w:attr w:name="ProductID" w:val="201 a"/>
        </w:smartTagPr>
        <w:r w:rsidRPr="002336B3">
          <w:rPr>
            <w:rFonts w:cs="Arial"/>
            <w:b/>
            <w:szCs w:val="22"/>
          </w:rPr>
          <w:t>201 a</w:t>
        </w:r>
      </w:smartTag>
      <w:r w:rsidRPr="002336B3">
        <w:rPr>
          <w:rFonts w:cs="Arial"/>
          <w:b/>
          <w:szCs w:val="22"/>
        </w:rPr>
        <w:t xml:space="preserve"> 231 v Jedovnicích</w:t>
      </w:r>
    </w:p>
    <w:p w14:paraId="526DE01F" w14:textId="77777777" w:rsidR="0037278F" w:rsidRPr="002336B3" w:rsidRDefault="0037278F" w:rsidP="0037278F">
      <w:pPr>
        <w:numPr>
          <w:ilvl w:val="0"/>
          <w:numId w:val="13"/>
        </w:numPr>
        <w:spacing w:before="0" w:after="0"/>
      </w:pPr>
      <w:r w:rsidRPr="002336B3">
        <w:rPr>
          <w:u w:val="single"/>
        </w:rPr>
        <w:t>Autobusy linky 201 od Brna</w:t>
      </w:r>
      <w:r w:rsidRPr="002336B3">
        <w:t xml:space="preserve"> vyčkají na zastávce Jedovnice, nám příjezdu linky 231</w:t>
      </w:r>
      <w:r w:rsidR="008F6CC0">
        <w:t>,</w:t>
      </w:r>
      <w:r w:rsidRPr="002336B3">
        <w:t xml:space="preserve"> resp. 167 od Blanska a od  Studnic</w:t>
      </w:r>
      <w:r w:rsidR="008F6CC0">
        <w:t>,</w:t>
      </w:r>
      <w:r w:rsidRPr="002336B3">
        <w:t xml:space="preserve"> příp. od Vyškova. Teprve když mají jistotu, že jej řidiči linky 231 resp. 167 bezpečně viděli, pokračují ke garážím ČAD. </w:t>
      </w:r>
    </w:p>
    <w:p w14:paraId="5C3BF55A" w14:textId="77777777" w:rsidR="0037278F" w:rsidRPr="002336B3" w:rsidRDefault="0037278F" w:rsidP="0037278F">
      <w:pPr>
        <w:spacing w:before="0" w:after="0"/>
        <w:ind w:firstLine="709"/>
      </w:pPr>
      <w:r w:rsidRPr="002336B3">
        <w:t>Toto nařízení neplatí v případech:</w:t>
      </w:r>
    </w:p>
    <w:p w14:paraId="034073B6" w14:textId="77777777" w:rsidR="0037278F" w:rsidRPr="002336B3" w:rsidRDefault="0037278F" w:rsidP="0037278F">
      <w:pPr>
        <w:numPr>
          <w:ilvl w:val="0"/>
          <w:numId w:val="14"/>
        </w:numPr>
        <w:tabs>
          <w:tab w:val="clear" w:pos="720"/>
          <w:tab w:val="num" w:pos="993"/>
        </w:tabs>
        <w:spacing w:before="0" w:after="0"/>
        <w:ind w:left="993" w:hanging="284"/>
      </w:pPr>
      <w:r w:rsidRPr="002336B3">
        <w:t xml:space="preserve">v případech, kdy pokračuje ihned po spoji zpět na Brno. V těchto případech probíhá vyčkávání až na nástupní zastávce Jedovnice, nám směr Brno.  </w:t>
      </w:r>
    </w:p>
    <w:p w14:paraId="5AA3C3D0" w14:textId="77777777" w:rsidR="0037278F" w:rsidRPr="002336B3" w:rsidRDefault="0037278F" w:rsidP="0037278F">
      <w:pPr>
        <w:numPr>
          <w:ilvl w:val="0"/>
          <w:numId w:val="14"/>
        </w:numPr>
        <w:tabs>
          <w:tab w:val="clear" w:pos="720"/>
          <w:tab w:val="num" w:pos="993"/>
        </w:tabs>
        <w:spacing w:before="0" w:after="0"/>
        <w:ind w:left="993" w:hanging="284"/>
      </w:pPr>
      <w:r w:rsidRPr="002336B3">
        <w:t xml:space="preserve">v případě vyšší frekvence cestujících až do zastávky Jedovnice, garáže ČAD. V těchto případech předá tuto informaci řidič dispečerovi a ten ji předá autobusům návazných linek.  </w:t>
      </w:r>
    </w:p>
    <w:p w14:paraId="579BF355" w14:textId="77777777" w:rsidR="0037278F" w:rsidRPr="002336B3" w:rsidRDefault="0037278F" w:rsidP="0037278F">
      <w:pPr>
        <w:numPr>
          <w:ilvl w:val="0"/>
          <w:numId w:val="13"/>
        </w:numPr>
        <w:spacing w:before="0" w:after="0"/>
      </w:pPr>
      <w:r w:rsidRPr="002336B3">
        <w:rPr>
          <w:u w:val="single"/>
        </w:rPr>
        <w:t>Autobusy linky 201 směr Brno</w:t>
      </w:r>
      <w:r w:rsidRPr="002336B3">
        <w:t xml:space="preserve"> vyčkají na zastávce Jedovnice, nám příjezdu linky 231 resp. 167 od Studnic příp. od Vyškova a přestupu cestujících na linky </w:t>
      </w:r>
      <w:smartTag w:uri="urn:schemas-microsoft-com:office:smarttags" w:element="metricconverter">
        <w:smartTagPr>
          <w:attr w:name="ProductID" w:val="167 a"/>
        </w:smartTagPr>
        <w:r w:rsidRPr="002336B3">
          <w:t>167 a</w:t>
        </w:r>
      </w:smartTag>
      <w:r w:rsidRPr="002336B3">
        <w:t xml:space="preserve"> 231 od Blanska. V případě vyčkávání na autobusy od Blanska vyčkávají řidiči pouze do doby</w:t>
      </w:r>
      <w:r w:rsidR="008F6CC0">
        <w:t>,</w:t>
      </w:r>
      <w:r w:rsidRPr="002336B3">
        <w:t xml:space="preserve"> než uvidí přijíždět autobus od Blanska. V tu chvíli mohou pokračovat v jízdě směrem na Brno. Přestup cestujících v tomto směru probíhá mezi zastávkami Jedovnice, chaloupky a Jedovnice, Újezd. Tím, že mají řidiči povinnost se vidět případně vyčkávat na zastávce Jedovnice, nám je zajištěn čas pro přechod cestujících ze zastávky Jedovnice, chaloupky na zastávku Jedovnice, Újezd. </w:t>
      </w:r>
    </w:p>
    <w:p w14:paraId="14D2DC86" w14:textId="77777777" w:rsidR="0037278F" w:rsidRPr="002336B3" w:rsidRDefault="0037278F" w:rsidP="0037278F">
      <w:pPr>
        <w:numPr>
          <w:ilvl w:val="0"/>
          <w:numId w:val="13"/>
        </w:numPr>
        <w:spacing w:before="0" w:after="0"/>
      </w:pPr>
      <w:r w:rsidRPr="002336B3">
        <w:rPr>
          <w:u w:val="single"/>
        </w:rPr>
        <w:t xml:space="preserve">Autobusy linek </w:t>
      </w:r>
      <w:smartTag w:uri="urn:schemas-microsoft-com:office:smarttags" w:element="metricconverter">
        <w:smartTagPr>
          <w:attr w:name="ProductID" w:val="167 a"/>
        </w:smartTagPr>
        <w:r w:rsidRPr="002336B3">
          <w:rPr>
            <w:u w:val="single"/>
          </w:rPr>
          <w:t>167 a</w:t>
        </w:r>
      </w:smartTag>
      <w:r w:rsidRPr="002336B3">
        <w:rPr>
          <w:u w:val="single"/>
        </w:rPr>
        <w:t xml:space="preserve"> 231 směr Blansko</w:t>
      </w:r>
      <w:r w:rsidRPr="002336B3">
        <w:t xml:space="preserve"> vyčkají na zastávce Jedovnice, nám dokud se nepřesvědčí pohledem o příjezdu linky 201 od Brna.  V případě zpožděné autobusové linky 201 od Brna mohou pokračovat v jízdě již v okamžiku, kdy uvidí přijíždět autobus od Brna. Přestup cestujících v tomto směru totiž probíhá mezi zastávkami Jedovnice, Újezd a Jedovnice, Chaloupky. Tím, že mají řidiči povinnost se vidět a vyčkávat na zastávce Jedovnice, nám je zajištěn čas pro přechod cestujících ze zastávky Jedovnice, Újezd na zastávku Jedovnice, Chaloupky.</w:t>
      </w:r>
    </w:p>
    <w:p w14:paraId="7862AF95" w14:textId="77777777" w:rsidR="0037278F" w:rsidRPr="002336B3" w:rsidRDefault="0037278F" w:rsidP="0037278F">
      <w:pPr>
        <w:numPr>
          <w:ilvl w:val="0"/>
          <w:numId w:val="13"/>
        </w:numPr>
        <w:spacing w:before="0" w:after="0"/>
      </w:pPr>
      <w:r w:rsidRPr="002336B3">
        <w:rPr>
          <w:u w:val="single"/>
        </w:rPr>
        <w:t xml:space="preserve">Autobusy linky </w:t>
      </w:r>
      <w:smartTag w:uri="urn:schemas-microsoft-com:office:smarttags" w:element="metricconverter">
        <w:smartTagPr>
          <w:attr w:name="ProductID" w:val="167 a"/>
        </w:smartTagPr>
        <w:r w:rsidRPr="002336B3">
          <w:rPr>
            <w:u w:val="single"/>
          </w:rPr>
          <w:t>167 a</w:t>
        </w:r>
      </w:smartTag>
      <w:r w:rsidRPr="002336B3">
        <w:rPr>
          <w:u w:val="single"/>
        </w:rPr>
        <w:t xml:space="preserve"> 231 směr Studnice resp. Vyškov</w:t>
      </w:r>
      <w:r w:rsidRPr="002336B3">
        <w:t xml:space="preserve"> se na zastávce Jedovnice, nám přesvědčí pohledem o příjezdu autobusu linky 201 od Brna (autobus stojí na zastávce ve směru od Brna)</w:t>
      </w:r>
      <w:r w:rsidR="008F6CC0">
        <w:t>.</w:t>
      </w:r>
      <w:r w:rsidRPr="002336B3">
        <w:t xml:space="preserve"> V případech, kdy autobus linky 201 ihned pokračuje na Brno (případy vyznačeny v jízdním řádu) přesvědčí se o příjezdu autobusu linky 201 od Brna tím, že jej vidí již stát na zastávce Jedovnice, nám směr Brno.  </w:t>
      </w:r>
    </w:p>
    <w:p w14:paraId="7CF6DC17" w14:textId="77777777" w:rsidR="00BE6CA8" w:rsidRDefault="00BE6CA8" w:rsidP="0037278F">
      <w:pPr>
        <w:spacing w:before="0" w:after="0"/>
        <w:rPr>
          <w:b/>
          <w:sz w:val="24"/>
          <w:szCs w:val="24"/>
        </w:rPr>
      </w:pPr>
    </w:p>
    <w:p w14:paraId="25664D07" w14:textId="77777777" w:rsidR="00BE6CA8" w:rsidRPr="002336B3" w:rsidRDefault="00BE6CA8" w:rsidP="0037278F">
      <w:pPr>
        <w:spacing w:before="0" w:after="0"/>
        <w:rPr>
          <w:b/>
          <w:sz w:val="24"/>
          <w:szCs w:val="24"/>
        </w:rPr>
      </w:pPr>
    </w:p>
    <w:p w14:paraId="60A5C3F5" w14:textId="77777777" w:rsidR="0037278F" w:rsidRPr="002336B3" w:rsidRDefault="0037278F" w:rsidP="00F87D3D">
      <w:pPr>
        <w:spacing w:before="0"/>
        <w:rPr>
          <w:b/>
          <w:sz w:val="28"/>
          <w:szCs w:val="28"/>
        </w:rPr>
      </w:pPr>
      <w:r w:rsidRPr="002336B3">
        <w:rPr>
          <w:b/>
          <w:sz w:val="28"/>
          <w:szCs w:val="28"/>
        </w:rPr>
        <w:t xml:space="preserve">Dispečerské řízení DPMB </w:t>
      </w:r>
    </w:p>
    <w:p w14:paraId="525B739B" w14:textId="77777777" w:rsidR="0037278F" w:rsidRPr="002336B3" w:rsidRDefault="0037278F" w:rsidP="00D14C87">
      <w:pPr>
        <w:spacing w:before="0"/>
        <w:rPr>
          <w:b/>
        </w:rPr>
      </w:pPr>
      <w:r w:rsidRPr="002336B3">
        <w:rPr>
          <w:b/>
        </w:rPr>
        <w:t>Návaznosti v přestupním uzlu Brno, hlavní nádraží</w:t>
      </w:r>
    </w:p>
    <w:p w14:paraId="196EE6D7" w14:textId="77777777" w:rsidR="0037278F" w:rsidRPr="00F72CCF" w:rsidRDefault="0037278F" w:rsidP="0037278F">
      <w:pPr>
        <w:spacing w:before="0" w:after="0"/>
        <w:rPr>
          <w:szCs w:val="22"/>
        </w:rPr>
      </w:pPr>
      <w:r w:rsidRPr="00F72CCF">
        <w:rPr>
          <w:szCs w:val="22"/>
        </w:rPr>
        <w:t xml:space="preserve">Návaznosti mezi tramvajovými, autobusovými, trolejbusovými linkami a železnicí v žst. Brno hlavní nádraží se sledují v době </w:t>
      </w:r>
      <w:r w:rsidR="00653175" w:rsidRPr="002408FE">
        <w:rPr>
          <w:szCs w:val="22"/>
        </w:rPr>
        <w:t>23</w:t>
      </w:r>
      <w:r w:rsidR="00653175" w:rsidRPr="00F72CCF">
        <w:rPr>
          <w:szCs w:val="22"/>
        </w:rPr>
        <w:t xml:space="preserve">:00 - 5:00 (v neděli již od </w:t>
      </w:r>
      <w:r w:rsidR="00653175" w:rsidRPr="002408FE">
        <w:rPr>
          <w:szCs w:val="22"/>
        </w:rPr>
        <w:t>20:00</w:t>
      </w:r>
      <w:r w:rsidR="00653175" w:rsidRPr="00F72CCF">
        <w:rPr>
          <w:szCs w:val="22"/>
        </w:rPr>
        <w:t xml:space="preserve">, </w:t>
      </w:r>
      <w:r w:rsidR="00653175" w:rsidRPr="002408FE">
        <w:rPr>
          <w:szCs w:val="22"/>
        </w:rPr>
        <w:t xml:space="preserve">v sobotu a v neděli až do </w:t>
      </w:r>
      <w:r w:rsidR="009D179A">
        <w:rPr>
          <w:szCs w:val="22"/>
        </w:rPr>
        <w:t>7</w:t>
      </w:r>
      <w:r w:rsidR="00653175" w:rsidRPr="002408FE">
        <w:rPr>
          <w:szCs w:val="22"/>
        </w:rPr>
        <w:t>:00)</w:t>
      </w:r>
      <w:r w:rsidR="00653175" w:rsidRPr="00F72CCF">
        <w:rPr>
          <w:szCs w:val="22"/>
        </w:rPr>
        <w:t xml:space="preserve"> </w:t>
      </w:r>
      <w:r w:rsidRPr="00F72CCF">
        <w:rPr>
          <w:szCs w:val="22"/>
        </w:rPr>
        <w:t xml:space="preserve">a dále při mimořádnostech v dopravě.  Návaznosti řeší operativně </w:t>
      </w:r>
      <w:r w:rsidR="00F33BA3">
        <w:rPr>
          <w:szCs w:val="22"/>
        </w:rPr>
        <w:t xml:space="preserve"> CED</w:t>
      </w:r>
      <w:r w:rsidRPr="00F72CCF">
        <w:rPr>
          <w:szCs w:val="22"/>
        </w:rPr>
        <w:t>. s dispečinkem DPMB.</w:t>
      </w:r>
      <w:r w:rsidR="00F33BA3">
        <w:rPr>
          <w:szCs w:val="22"/>
        </w:rPr>
        <w:t xml:space="preserve"> Přestupní doba je stanovena 5 min.</w:t>
      </w:r>
    </w:p>
    <w:p w14:paraId="4E9A7E4D" w14:textId="77777777" w:rsidR="0037278F" w:rsidRPr="002336B3" w:rsidRDefault="0037278F" w:rsidP="0037278F">
      <w:pPr>
        <w:spacing w:before="0" w:after="0"/>
        <w:rPr>
          <w:b/>
        </w:rPr>
      </w:pPr>
    </w:p>
    <w:p w14:paraId="17EC32A8" w14:textId="77777777" w:rsidR="0037278F" w:rsidRPr="002336B3" w:rsidRDefault="0037278F" w:rsidP="008164B3">
      <w:pPr>
        <w:spacing w:before="0"/>
        <w:rPr>
          <w:b/>
        </w:rPr>
      </w:pPr>
      <w:r w:rsidRPr="002336B3">
        <w:rPr>
          <w:b/>
        </w:rPr>
        <w:t>Návaznosti v přestupním bodě Brno, Královo Pole</w:t>
      </w:r>
    </w:p>
    <w:p w14:paraId="5B6012F9" w14:textId="77777777" w:rsidR="0037278F" w:rsidRPr="002336B3" w:rsidRDefault="0037278F" w:rsidP="0037278F">
      <w:pPr>
        <w:spacing w:before="0" w:after="0"/>
        <w:rPr>
          <w:szCs w:val="22"/>
        </w:rPr>
      </w:pPr>
      <w:r w:rsidRPr="002336B3">
        <w:rPr>
          <w:szCs w:val="22"/>
        </w:rPr>
        <w:t>Návaznosti mezi tramvajovými, autobusovými, trolejbusovými linkami a železnicí v žst. Brno-Královo Pole se sledují v případě přípojů k poslednímu vlaku směr Žďár nad Sáz. a poslednímu vlaku směr Tišnov a dále při mimořádnostech v dopravě.  Návaznosti řeší operativně výpravčí žst. Brno-Královo Pole s dispečinkem DPMB.</w:t>
      </w:r>
    </w:p>
    <w:p w14:paraId="0FC4C04A" w14:textId="77777777" w:rsidR="0037278F" w:rsidRPr="002336B3" w:rsidRDefault="0037278F" w:rsidP="0037278F">
      <w:pPr>
        <w:spacing w:before="0" w:after="0"/>
        <w:rPr>
          <w:b/>
        </w:rPr>
      </w:pPr>
    </w:p>
    <w:p w14:paraId="0A118498" w14:textId="77777777" w:rsidR="0037278F" w:rsidRPr="002336B3" w:rsidRDefault="0037278F" w:rsidP="005952F8">
      <w:pPr>
        <w:keepNext/>
        <w:spacing w:before="0"/>
        <w:rPr>
          <w:b/>
        </w:rPr>
      </w:pPr>
      <w:r w:rsidRPr="002336B3">
        <w:rPr>
          <w:b/>
        </w:rPr>
        <w:t>Návaznosti v přestupním uzlu Bílovice, železniční stanice</w:t>
      </w:r>
    </w:p>
    <w:p w14:paraId="5D18670D" w14:textId="77777777" w:rsidR="0037278F" w:rsidRPr="002336B3" w:rsidRDefault="0037278F" w:rsidP="0037278F">
      <w:pPr>
        <w:spacing w:before="0" w:after="0"/>
      </w:pPr>
      <w:r w:rsidRPr="002336B3">
        <w:t xml:space="preserve">V případě, že autobus linky 210 získá zpoždění nad rámec čekací doby vlaku a zpoždění se pohybuje u horní hranice čekací doby autobusu linky 75, tj. v dobách 60-ti a 120 minutového intervalu 15-20 minut, zajistí dispečink </w:t>
      </w:r>
      <w:r w:rsidRPr="002336B3">
        <w:rPr>
          <w:b/>
        </w:rPr>
        <w:t>DPMB</w:t>
      </w:r>
      <w:r w:rsidRPr="002336B3">
        <w:t xml:space="preserve">, pokud to bude oběhově možné, prohození odjezdů autobusů linky 75 z Obřan a Bílovic. Tj. autobus stojící v Obřanech vykoná odjezd o 20 minut dříve v čase, kdy měl Obřany projíždět autobus od Bílovic, a autobus z Bílovic pojede opožděně až v takovém čase, aby se v Obřanech dostal do času odjezdu původního autobusu z Obřan. </w:t>
      </w:r>
    </w:p>
    <w:p w14:paraId="0C364188" w14:textId="77777777" w:rsidR="00BE6CA8" w:rsidRDefault="00BE6CA8" w:rsidP="00F87D3D">
      <w:pPr>
        <w:spacing w:before="0"/>
        <w:rPr>
          <w:b/>
          <w:sz w:val="28"/>
          <w:szCs w:val="28"/>
        </w:rPr>
      </w:pPr>
    </w:p>
    <w:p w14:paraId="187CAFC9" w14:textId="77777777" w:rsidR="0037278F" w:rsidRPr="002336B3" w:rsidRDefault="0037278F" w:rsidP="00F87D3D">
      <w:pPr>
        <w:spacing w:before="0"/>
        <w:rPr>
          <w:b/>
          <w:sz w:val="28"/>
          <w:szCs w:val="28"/>
        </w:rPr>
      </w:pPr>
      <w:r w:rsidRPr="002336B3">
        <w:rPr>
          <w:b/>
          <w:sz w:val="28"/>
          <w:szCs w:val="28"/>
        </w:rPr>
        <w:t xml:space="preserve">Dispečerské řízení </w:t>
      </w:r>
      <w:r w:rsidR="0085585E">
        <w:rPr>
          <w:b/>
          <w:sz w:val="28"/>
          <w:szCs w:val="28"/>
        </w:rPr>
        <w:t>žel. dopravce</w:t>
      </w:r>
      <w:r w:rsidRPr="002336B3">
        <w:rPr>
          <w:b/>
          <w:sz w:val="28"/>
          <w:szCs w:val="28"/>
        </w:rPr>
        <w:t xml:space="preserve"> </w:t>
      </w:r>
    </w:p>
    <w:p w14:paraId="02708066" w14:textId="77777777" w:rsidR="00F87D3D" w:rsidRPr="002336B3" w:rsidRDefault="00F87D3D" w:rsidP="006D749B">
      <w:pPr>
        <w:spacing w:before="0" w:after="0"/>
        <w:rPr>
          <w:b/>
        </w:rPr>
      </w:pPr>
    </w:p>
    <w:p w14:paraId="30FA7C62" w14:textId="77777777" w:rsidR="0037278F" w:rsidRPr="00ED7DB1" w:rsidRDefault="0037278F" w:rsidP="006D749B">
      <w:pPr>
        <w:spacing w:before="0"/>
        <w:rPr>
          <w:b/>
        </w:rPr>
      </w:pPr>
      <w:r w:rsidRPr="00ED7DB1">
        <w:rPr>
          <w:b/>
        </w:rPr>
        <w:t>Návaznosti v přestupním bodě Brno</w:t>
      </w:r>
      <w:r w:rsidR="00BA2D87" w:rsidRPr="00ED7DB1">
        <w:rPr>
          <w:b/>
        </w:rPr>
        <w:t>-</w:t>
      </w:r>
      <w:r w:rsidRPr="00ED7DB1">
        <w:rPr>
          <w:b/>
        </w:rPr>
        <w:t>Královo Pole</w:t>
      </w:r>
    </w:p>
    <w:p w14:paraId="14827F58" w14:textId="77777777" w:rsidR="0037278F" w:rsidRPr="00F72CCF" w:rsidRDefault="00BA6253" w:rsidP="00BA6253">
      <w:pPr>
        <w:spacing w:before="0" w:after="0"/>
        <w:rPr>
          <w:b/>
        </w:rPr>
      </w:pPr>
      <w:r w:rsidRPr="0017113F">
        <w:rPr>
          <w:sz w:val="23"/>
          <w:szCs w:val="23"/>
        </w:rPr>
        <w:t>V ŽST Brno-Královo Pole se sledují přestupní návaznosti mezi tramvajemi, autobusy a trolejbusy na straně jedné a vlaky zařazenými v IDS JMK na straně druhé v případě přípojů k poslednímu vlaku do Žďáru nad Sázavou a k poslednímu vlaku do Tišnova a dále při mimořádnostech v dopravě. Pokyn k pozdržení výpravy vlaku obdrží výpravčí ŽST Brno-</w:t>
      </w:r>
      <w:r w:rsidRPr="00F72CCF">
        <w:rPr>
          <w:sz w:val="23"/>
          <w:szCs w:val="23"/>
        </w:rPr>
        <w:t xml:space="preserve">Královo Pole telefonicky po linii dispečer DPMB </w:t>
      </w:r>
      <w:r w:rsidR="0017113F" w:rsidRPr="00F72CCF">
        <w:rPr>
          <w:sz w:val="23"/>
          <w:szCs w:val="23"/>
        </w:rPr>
        <w:t xml:space="preserve">- </w:t>
      </w:r>
      <w:r w:rsidRPr="00F72CCF">
        <w:rPr>
          <w:sz w:val="23"/>
          <w:szCs w:val="23"/>
        </w:rPr>
        <w:t xml:space="preserve">dispečer </w:t>
      </w:r>
      <w:r w:rsidR="0085585E" w:rsidRPr="002408FE">
        <w:rPr>
          <w:sz w:val="23"/>
          <w:szCs w:val="23"/>
        </w:rPr>
        <w:t>žel. dopravce</w:t>
      </w:r>
      <w:r w:rsidRPr="00F72CCF">
        <w:rPr>
          <w:sz w:val="23"/>
          <w:szCs w:val="23"/>
        </w:rPr>
        <w:t xml:space="preserve"> </w:t>
      </w:r>
      <w:r w:rsidR="00D952BC" w:rsidRPr="00F72CCF">
        <w:rPr>
          <w:sz w:val="23"/>
          <w:szCs w:val="23"/>
        </w:rPr>
        <w:t>–</w:t>
      </w:r>
      <w:r w:rsidR="0017113F" w:rsidRPr="00F72CCF">
        <w:rPr>
          <w:sz w:val="23"/>
          <w:szCs w:val="23"/>
        </w:rPr>
        <w:t xml:space="preserve"> </w:t>
      </w:r>
      <w:r w:rsidR="00D952BC" w:rsidRPr="002408FE">
        <w:rPr>
          <w:sz w:val="23"/>
          <w:szCs w:val="23"/>
        </w:rPr>
        <w:t>provozní</w:t>
      </w:r>
      <w:r w:rsidR="00D952BC" w:rsidRPr="00F72CCF">
        <w:rPr>
          <w:sz w:val="23"/>
          <w:szCs w:val="23"/>
        </w:rPr>
        <w:t xml:space="preserve"> </w:t>
      </w:r>
      <w:r w:rsidRPr="00F72CCF">
        <w:rPr>
          <w:sz w:val="23"/>
          <w:szCs w:val="23"/>
        </w:rPr>
        <w:t xml:space="preserve">dispečer </w:t>
      </w:r>
      <w:r w:rsidR="00653175" w:rsidRPr="002408FE">
        <w:rPr>
          <w:sz w:val="23"/>
          <w:szCs w:val="23"/>
        </w:rPr>
        <w:t>SŽ, CDP Přerov</w:t>
      </w:r>
      <w:r w:rsidRPr="00F72CCF">
        <w:rPr>
          <w:sz w:val="23"/>
          <w:szCs w:val="23"/>
        </w:rPr>
        <w:t xml:space="preserve"> </w:t>
      </w:r>
      <w:r w:rsidR="0017113F" w:rsidRPr="00F72CCF">
        <w:rPr>
          <w:sz w:val="23"/>
          <w:szCs w:val="23"/>
        </w:rPr>
        <w:t xml:space="preserve">- </w:t>
      </w:r>
      <w:r w:rsidRPr="00F72CCF">
        <w:rPr>
          <w:sz w:val="23"/>
          <w:szCs w:val="23"/>
        </w:rPr>
        <w:t>výpravčí.</w:t>
      </w:r>
    </w:p>
    <w:p w14:paraId="6D5BFEE0" w14:textId="77777777" w:rsidR="00BE6CA8" w:rsidRPr="002408FE" w:rsidRDefault="00BE6CA8" w:rsidP="00B26ABE">
      <w:pPr>
        <w:spacing w:before="0" w:after="0"/>
        <w:rPr>
          <w:b/>
        </w:rPr>
      </w:pPr>
    </w:p>
    <w:p w14:paraId="7D4DC225" w14:textId="77777777" w:rsidR="00B26ABE" w:rsidRPr="00887901" w:rsidRDefault="00B26ABE" w:rsidP="008164B3">
      <w:pPr>
        <w:spacing w:before="0"/>
        <w:rPr>
          <w:b/>
        </w:rPr>
      </w:pPr>
      <w:r w:rsidRPr="00887901">
        <w:rPr>
          <w:b/>
        </w:rPr>
        <w:t>Návaznosti v přestupním uzlu Vyškov</w:t>
      </w:r>
      <w:r w:rsidR="00BA2D87" w:rsidRPr="00887901">
        <w:rPr>
          <w:b/>
        </w:rPr>
        <w:t xml:space="preserve"> na Moravě</w:t>
      </w:r>
      <w:r w:rsidRPr="00887901">
        <w:rPr>
          <w:b/>
        </w:rPr>
        <w:t xml:space="preserve"> železniční stanice</w:t>
      </w:r>
    </w:p>
    <w:p w14:paraId="2B1DFF80" w14:textId="77777777" w:rsidR="00B26ABE" w:rsidRPr="002408FE" w:rsidRDefault="00B26ABE" w:rsidP="00B26ABE">
      <w:pPr>
        <w:spacing w:before="0" w:after="0"/>
      </w:pPr>
      <w:r w:rsidRPr="00887901">
        <w:t xml:space="preserve">V případě, že řidiči autobusů navazující na vlaky linek </w:t>
      </w:r>
      <w:r w:rsidR="004919F5" w:rsidRPr="00887901">
        <w:t xml:space="preserve">R8, R12 </w:t>
      </w:r>
      <w:r w:rsidRPr="00887901">
        <w:t>a S71 v železniční stanici Vyškov</w:t>
      </w:r>
      <w:r w:rsidR="00BA2D87" w:rsidRPr="00887901">
        <w:t xml:space="preserve"> na Moravě</w:t>
      </w:r>
      <w:r w:rsidRPr="00887901">
        <w:t xml:space="preserve"> obdrží informaci o zpoždění vlaku, vykonají pozdější odjezd (dle výše</w:t>
      </w:r>
      <w:r w:rsidRPr="002408FE">
        <w:t xml:space="preserve"> zpoždění vlaku) již z výchozí zastávky Vyškov, aut. nádr. Neblokují tak zbytečně stísněný prostor u zastávky Vyškov, žel. st.</w:t>
      </w:r>
    </w:p>
    <w:p w14:paraId="38DFA74B" w14:textId="77777777" w:rsidR="00653175" w:rsidRPr="00F72CCF" w:rsidRDefault="00653175" w:rsidP="00653175">
      <w:pPr>
        <w:spacing w:before="0" w:after="0"/>
      </w:pPr>
    </w:p>
    <w:p w14:paraId="7721C142" w14:textId="77777777" w:rsidR="0037278F" w:rsidRPr="002408FE" w:rsidRDefault="0037278F" w:rsidP="00653175">
      <w:pPr>
        <w:spacing w:before="0"/>
      </w:pPr>
      <w:r w:rsidRPr="00F72CCF">
        <w:rPr>
          <w:b/>
        </w:rPr>
        <w:t>Sp</w:t>
      </w:r>
      <w:r w:rsidR="006D749B" w:rsidRPr="00F72CCF">
        <w:rPr>
          <w:b/>
        </w:rPr>
        <w:t>ecifikum návaznosti v přestupních bodech</w:t>
      </w:r>
      <w:r w:rsidRPr="00F72CCF">
        <w:rPr>
          <w:b/>
        </w:rPr>
        <w:t xml:space="preserve"> Skalice nad Svitavou</w:t>
      </w:r>
      <w:r w:rsidR="006D749B" w:rsidRPr="00F72CCF">
        <w:rPr>
          <w:b/>
        </w:rPr>
        <w:t xml:space="preserve">, </w:t>
      </w:r>
      <w:r w:rsidR="006D749B" w:rsidRPr="002408FE">
        <w:rPr>
          <w:b/>
        </w:rPr>
        <w:t>Bučovice, Hrušovany nad Jevišovkou, Nesovice, Rájec-Jestřebí, Sokolnice-Telnice a Zastávka</w:t>
      </w:r>
      <w:r w:rsidRPr="002408FE">
        <w:t xml:space="preserve">   </w:t>
      </w:r>
    </w:p>
    <w:p w14:paraId="64FFF916" w14:textId="77777777" w:rsidR="0037278F" w:rsidRPr="002336B3" w:rsidRDefault="0037278F" w:rsidP="007E4CDB">
      <w:pPr>
        <w:spacing w:before="0" w:after="60"/>
        <w:rPr>
          <w:i/>
          <w:sz w:val="20"/>
        </w:rPr>
      </w:pPr>
      <w:r w:rsidRPr="002336B3">
        <w:t>Zastaví-li bus</w:t>
      </w:r>
      <w:r w:rsidR="00B26ABE">
        <w:t>y</w:t>
      </w:r>
      <w:r w:rsidRPr="002336B3">
        <w:t xml:space="preserve"> u uzavřeného žel. přejezdu</w:t>
      </w:r>
      <w:r w:rsidR="00B26ABE">
        <w:t xml:space="preserve"> ve výše uvedených místech</w:t>
      </w:r>
      <w:r w:rsidRPr="002336B3">
        <w:t xml:space="preserve">., kontaktuje řidič pomocí MSP přímo výpravčího </w:t>
      </w:r>
      <w:r w:rsidR="00B26ABE">
        <w:t>dané žst</w:t>
      </w:r>
      <w:r w:rsidRPr="002336B3">
        <w:t xml:space="preserve">.  Výpravčí v těchto případech vyčká příjezdu busu po uvolnění přejezdu. </w:t>
      </w:r>
    </w:p>
    <w:p w14:paraId="4B03A16D" w14:textId="77777777" w:rsidR="00BA6253" w:rsidRPr="002408FE" w:rsidRDefault="00BA6253" w:rsidP="0017113F">
      <w:pPr>
        <w:pStyle w:val="Default"/>
        <w:spacing w:after="120"/>
        <w:rPr>
          <w:color w:val="auto"/>
          <w:sz w:val="23"/>
          <w:szCs w:val="23"/>
        </w:rPr>
      </w:pPr>
      <w:r w:rsidRPr="0017113F">
        <w:rPr>
          <w:sz w:val="23"/>
          <w:szCs w:val="23"/>
        </w:rPr>
        <w:t xml:space="preserve">Zpoždění autobusu vzniklé jeho zastavením v dále uvedených ŽST před přejezdy v uvedených km oznámí řidič autobusu telefonicky přímo výpravčímu dotčené ŽST. Informaci doplní o přibližný počet osob přestupujících na vlak. Výpravčí v tomto případě vyčká s postavením vlakové cesty pro návazný vlak až po příjezdu autobusu po uvolnění PZZ a přestupu cestujících. Pokud by mělo dojít k překročení stanovené čekací doby vlaku, </w:t>
      </w:r>
      <w:r w:rsidRPr="002408FE">
        <w:rPr>
          <w:color w:val="auto"/>
          <w:sz w:val="23"/>
          <w:szCs w:val="23"/>
        </w:rPr>
        <w:t xml:space="preserve">neprodleně kontaktuje </w:t>
      </w:r>
      <w:r w:rsidR="00380118" w:rsidRPr="002408FE">
        <w:rPr>
          <w:color w:val="auto"/>
          <w:sz w:val="23"/>
          <w:szCs w:val="23"/>
        </w:rPr>
        <w:t>provozního d</w:t>
      </w:r>
      <w:r w:rsidRPr="002408FE">
        <w:rPr>
          <w:color w:val="auto"/>
          <w:sz w:val="23"/>
          <w:szCs w:val="23"/>
        </w:rPr>
        <w:t xml:space="preserve">ispečera </w:t>
      </w:r>
      <w:r w:rsidR="00060950" w:rsidRPr="002408FE">
        <w:rPr>
          <w:color w:val="auto"/>
          <w:sz w:val="23"/>
          <w:szCs w:val="23"/>
        </w:rPr>
        <w:t>SŽ, CDP Přerov</w:t>
      </w:r>
      <w:r w:rsidRPr="002408FE">
        <w:rPr>
          <w:color w:val="auto"/>
          <w:sz w:val="23"/>
          <w:szCs w:val="23"/>
        </w:rPr>
        <w:t xml:space="preserve"> a dále se řídí jeho pokyny. </w:t>
      </w:r>
    </w:p>
    <w:tbl>
      <w:tblPr>
        <w:tblW w:w="0" w:type="auto"/>
        <w:tblBorders>
          <w:top w:val="nil"/>
          <w:left w:val="nil"/>
          <w:bottom w:val="nil"/>
          <w:right w:val="nil"/>
        </w:tblBorders>
        <w:tblLayout w:type="fixed"/>
        <w:tblLook w:val="0000" w:firstRow="0" w:lastRow="0" w:firstColumn="0" w:lastColumn="0" w:noHBand="0" w:noVBand="0"/>
      </w:tblPr>
      <w:tblGrid>
        <w:gridCol w:w="3145"/>
        <w:gridCol w:w="3031"/>
        <w:gridCol w:w="20"/>
        <w:gridCol w:w="2821"/>
        <w:gridCol w:w="278"/>
      </w:tblGrid>
      <w:tr w:rsidR="00BA6253" w:rsidRPr="0017113F" w14:paraId="2A53B7F7" w14:textId="77777777" w:rsidTr="007B3000">
        <w:tblPrEx>
          <w:tblCellMar>
            <w:top w:w="0" w:type="dxa"/>
            <w:bottom w:w="0" w:type="dxa"/>
          </w:tblCellMar>
        </w:tblPrEx>
        <w:trPr>
          <w:trHeight w:val="351"/>
        </w:trPr>
        <w:tc>
          <w:tcPr>
            <w:tcW w:w="3145" w:type="dxa"/>
          </w:tcPr>
          <w:p w14:paraId="6554A3AB" w14:textId="77777777" w:rsidR="00BA6253" w:rsidRPr="0017113F" w:rsidRDefault="00BA6253">
            <w:pPr>
              <w:pStyle w:val="Default"/>
              <w:rPr>
                <w:sz w:val="23"/>
                <w:szCs w:val="23"/>
              </w:rPr>
            </w:pPr>
            <w:r w:rsidRPr="0017113F">
              <w:rPr>
                <w:sz w:val="23"/>
                <w:szCs w:val="23"/>
              </w:rPr>
              <w:t xml:space="preserve">ŽST </w:t>
            </w:r>
          </w:p>
        </w:tc>
        <w:tc>
          <w:tcPr>
            <w:tcW w:w="3031" w:type="dxa"/>
          </w:tcPr>
          <w:p w14:paraId="7B17C57D" w14:textId="77777777" w:rsidR="00BA6253" w:rsidRPr="0017113F" w:rsidRDefault="00BA6253">
            <w:pPr>
              <w:pStyle w:val="Default"/>
              <w:rPr>
                <w:sz w:val="23"/>
                <w:szCs w:val="23"/>
              </w:rPr>
            </w:pPr>
            <w:r w:rsidRPr="0017113F">
              <w:rPr>
                <w:sz w:val="23"/>
                <w:szCs w:val="23"/>
              </w:rPr>
              <w:t xml:space="preserve">PZS v km </w:t>
            </w:r>
          </w:p>
        </w:tc>
        <w:tc>
          <w:tcPr>
            <w:tcW w:w="2841" w:type="dxa"/>
            <w:gridSpan w:val="2"/>
          </w:tcPr>
          <w:p w14:paraId="5A003B9A" w14:textId="77777777" w:rsidR="00BA6253" w:rsidRPr="0017113F" w:rsidRDefault="00BA6253">
            <w:pPr>
              <w:pStyle w:val="Default"/>
              <w:rPr>
                <w:sz w:val="23"/>
                <w:szCs w:val="23"/>
              </w:rPr>
            </w:pPr>
            <w:r w:rsidRPr="0017113F">
              <w:rPr>
                <w:sz w:val="23"/>
                <w:szCs w:val="23"/>
              </w:rPr>
              <w:t xml:space="preserve">Řidič volá na tel. č. </w:t>
            </w:r>
          </w:p>
        </w:tc>
        <w:tc>
          <w:tcPr>
            <w:tcW w:w="278" w:type="dxa"/>
          </w:tcPr>
          <w:p w14:paraId="55FB7210" w14:textId="77777777" w:rsidR="00BA6253" w:rsidRPr="0017113F" w:rsidRDefault="00BA6253">
            <w:pPr>
              <w:pStyle w:val="Default"/>
              <w:rPr>
                <w:sz w:val="23"/>
                <w:szCs w:val="23"/>
              </w:rPr>
            </w:pPr>
          </w:p>
        </w:tc>
      </w:tr>
      <w:tr w:rsidR="00BA6253" w:rsidRPr="0017113F" w14:paraId="7A44B096" w14:textId="77777777" w:rsidTr="007B3000">
        <w:tblPrEx>
          <w:tblCellMar>
            <w:top w:w="0" w:type="dxa"/>
            <w:bottom w:w="0" w:type="dxa"/>
          </w:tblCellMar>
        </w:tblPrEx>
        <w:trPr>
          <w:trHeight w:val="351"/>
        </w:trPr>
        <w:tc>
          <w:tcPr>
            <w:tcW w:w="3145" w:type="dxa"/>
          </w:tcPr>
          <w:p w14:paraId="68C544A3" w14:textId="77777777" w:rsidR="00BA6253" w:rsidRPr="0017113F" w:rsidRDefault="00BA6253">
            <w:pPr>
              <w:pStyle w:val="Default"/>
              <w:rPr>
                <w:sz w:val="23"/>
                <w:szCs w:val="23"/>
              </w:rPr>
            </w:pPr>
            <w:r w:rsidRPr="0017113F">
              <w:rPr>
                <w:b/>
                <w:bCs/>
                <w:sz w:val="23"/>
                <w:szCs w:val="23"/>
              </w:rPr>
              <w:t xml:space="preserve">Bučovice </w:t>
            </w:r>
          </w:p>
        </w:tc>
        <w:tc>
          <w:tcPr>
            <w:tcW w:w="3051" w:type="dxa"/>
            <w:gridSpan w:val="2"/>
          </w:tcPr>
          <w:p w14:paraId="72E70D1C" w14:textId="77777777" w:rsidR="00BA6253" w:rsidRPr="0017113F" w:rsidRDefault="00BA6253">
            <w:pPr>
              <w:pStyle w:val="Default"/>
              <w:rPr>
                <w:sz w:val="23"/>
                <w:szCs w:val="23"/>
              </w:rPr>
            </w:pPr>
            <w:smartTag w:uri="urn:schemas-microsoft-com:office:smarttags" w:element="metricconverter">
              <w:smartTagPr>
                <w:attr w:name="ProductID" w:val="32,915 a"/>
              </w:smartTagPr>
              <w:r w:rsidRPr="0017113F">
                <w:rPr>
                  <w:sz w:val="23"/>
                  <w:szCs w:val="23"/>
                </w:rPr>
                <w:t>32,915 a</w:t>
              </w:r>
            </w:smartTag>
            <w:r w:rsidRPr="0017113F">
              <w:rPr>
                <w:sz w:val="23"/>
                <w:szCs w:val="23"/>
              </w:rPr>
              <w:t xml:space="preserve"> 33,521 </w:t>
            </w:r>
          </w:p>
        </w:tc>
        <w:tc>
          <w:tcPr>
            <w:tcW w:w="3099" w:type="dxa"/>
            <w:gridSpan w:val="2"/>
          </w:tcPr>
          <w:p w14:paraId="24EEDA98" w14:textId="77777777" w:rsidR="00BA6253" w:rsidRPr="0017113F" w:rsidRDefault="00BA6253">
            <w:pPr>
              <w:pStyle w:val="Default"/>
              <w:rPr>
                <w:sz w:val="23"/>
                <w:szCs w:val="23"/>
              </w:rPr>
            </w:pPr>
            <w:r w:rsidRPr="0017113F">
              <w:rPr>
                <w:sz w:val="23"/>
                <w:szCs w:val="23"/>
              </w:rPr>
              <w:t xml:space="preserve">9726 27755 </w:t>
            </w:r>
          </w:p>
        </w:tc>
      </w:tr>
      <w:tr w:rsidR="00BA6253" w:rsidRPr="00A40F15" w14:paraId="68597CFC" w14:textId="77777777" w:rsidTr="007B3000">
        <w:tblPrEx>
          <w:tblCellMar>
            <w:top w:w="0" w:type="dxa"/>
            <w:bottom w:w="0" w:type="dxa"/>
          </w:tblCellMar>
        </w:tblPrEx>
        <w:trPr>
          <w:trHeight w:val="351"/>
        </w:trPr>
        <w:tc>
          <w:tcPr>
            <w:tcW w:w="3145" w:type="dxa"/>
          </w:tcPr>
          <w:p w14:paraId="3837739D" w14:textId="77777777" w:rsidR="00BA6253" w:rsidRPr="00FB640D" w:rsidRDefault="00BA6253" w:rsidP="00FB640D">
            <w:pPr>
              <w:pStyle w:val="Default"/>
              <w:rPr>
                <w:sz w:val="23"/>
                <w:szCs w:val="23"/>
              </w:rPr>
            </w:pPr>
            <w:r w:rsidRPr="00FB640D">
              <w:rPr>
                <w:b/>
                <w:bCs/>
                <w:sz w:val="23"/>
                <w:szCs w:val="23"/>
              </w:rPr>
              <w:t>Hrušovany n</w:t>
            </w:r>
            <w:r w:rsidR="006D749B" w:rsidRPr="00FB640D">
              <w:rPr>
                <w:b/>
                <w:bCs/>
                <w:sz w:val="23"/>
                <w:szCs w:val="23"/>
              </w:rPr>
              <w:t>. Jev.</w:t>
            </w:r>
            <w:r w:rsidR="007E7408" w:rsidRPr="00FB640D">
              <w:rPr>
                <w:b/>
                <w:bCs/>
                <w:sz w:val="23"/>
                <w:szCs w:val="23"/>
              </w:rPr>
              <w:t>-Ša</w:t>
            </w:r>
            <w:r w:rsidR="00FB640D" w:rsidRPr="00FB640D">
              <w:rPr>
                <w:b/>
                <w:bCs/>
                <w:sz w:val="23"/>
                <w:szCs w:val="23"/>
              </w:rPr>
              <w:t>n</w:t>
            </w:r>
            <w:r w:rsidR="007E7408" w:rsidRPr="00FB640D">
              <w:rPr>
                <w:b/>
                <w:bCs/>
                <w:sz w:val="23"/>
                <w:szCs w:val="23"/>
              </w:rPr>
              <w:t>ov</w:t>
            </w:r>
          </w:p>
        </w:tc>
        <w:tc>
          <w:tcPr>
            <w:tcW w:w="3051" w:type="dxa"/>
            <w:gridSpan w:val="2"/>
          </w:tcPr>
          <w:p w14:paraId="425B1119" w14:textId="77777777" w:rsidR="00BA6253" w:rsidRPr="006542BB" w:rsidRDefault="00BA6253">
            <w:pPr>
              <w:pStyle w:val="Default"/>
              <w:rPr>
                <w:sz w:val="23"/>
                <w:szCs w:val="23"/>
              </w:rPr>
            </w:pPr>
            <w:smartTag w:uri="urn:schemas-microsoft-com:office:smarttags" w:element="metricconverter">
              <w:smartTagPr>
                <w:attr w:name="ProductID" w:val="0,645 a"/>
              </w:smartTagPr>
              <w:r w:rsidRPr="00B33E3B">
                <w:rPr>
                  <w:sz w:val="23"/>
                  <w:szCs w:val="23"/>
                </w:rPr>
                <w:t>0</w:t>
              </w:r>
              <w:r w:rsidRPr="002D6823">
                <w:rPr>
                  <w:sz w:val="23"/>
                  <w:szCs w:val="23"/>
                </w:rPr>
                <w:t>,645 a</w:t>
              </w:r>
            </w:smartTag>
            <w:r w:rsidRPr="002D6823">
              <w:rPr>
                <w:sz w:val="23"/>
                <w:szCs w:val="23"/>
              </w:rPr>
              <w:t xml:space="preserve"> 93,16</w:t>
            </w:r>
            <w:r w:rsidRPr="006542BB">
              <w:rPr>
                <w:sz w:val="23"/>
                <w:szCs w:val="23"/>
              </w:rPr>
              <w:t xml:space="preserve">2 </w:t>
            </w:r>
          </w:p>
        </w:tc>
        <w:tc>
          <w:tcPr>
            <w:tcW w:w="3099" w:type="dxa"/>
            <w:gridSpan w:val="2"/>
          </w:tcPr>
          <w:p w14:paraId="3AABB55D" w14:textId="77777777" w:rsidR="00BA6253" w:rsidRPr="004B1DDC" w:rsidRDefault="00BA6253">
            <w:pPr>
              <w:pStyle w:val="Default"/>
              <w:rPr>
                <w:sz w:val="23"/>
                <w:szCs w:val="23"/>
              </w:rPr>
            </w:pPr>
            <w:r w:rsidRPr="004B1DDC">
              <w:rPr>
                <w:sz w:val="23"/>
                <w:szCs w:val="23"/>
              </w:rPr>
              <w:t xml:space="preserve">9726 27645 </w:t>
            </w:r>
          </w:p>
        </w:tc>
      </w:tr>
      <w:tr w:rsidR="00BA6253" w:rsidRPr="00A40F15" w14:paraId="45DBBE2A" w14:textId="77777777" w:rsidTr="007B3000">
        <w:tblPrEx>
          <w:tblCellMar>
            <w:top w:w="0" w:type="dxa"/>
            <w:bottom w:w="0" w:type="dxa"/>
          </w:tblCellMar>
        </w:tblPrEx>
        <w:trPr>
          <w:trHeight w:val="351"/>
        </w:trPr>
        <w:tc>
          <w:tcPr>
            <w:tcW w:w="3145" w:type="dxa"/>
          </w:tcPr>
          <w:p w14:paraId="4C1CC555" w14:textId="77777777" w:rsidR="00BA6253" w:rsidRPr="002D6823" w:rsidRDefault="00BA6253">
            <w:pPr>
              <w:pStyle w:val="Default"/>
              <w:rPr>
                <w:sz w:val="23"/>
                <w:szCs w:val="23"/>
              </w:rPr>
            </w:pPr>
            <w:r w:rsidRPr="00B33E3B">
              <w:rPr>
                <w:b/>
                <w:bCs/>
                <w:sz w:val="23"/>
                <w:szCs w:val="23"/>
              </w:rPr>
              <w:t xml:space="preserve">Nesovice </w:t>
            </w:r>
          </w:p>
        </w:tc>
        <w:tc>
          <w:tcPr>
            <w:tcW w:w="3051" w:type="dxa"/>
            <w:gridSpan w:val="2"/>
          </w:tcPr>
          <w:p w14:paraId="06CB3C67" w14:textId="77777777" w:rsidR="00BA6253" w:rsidRPr="004B1DDC" w:rsidRDefault="00BA6253">
            <w:pPr>
              <w:pStyle w:val="Default"/>
              <w:rPr>
                <w:sz w:val="23"/>
                <w:szCs w:val="23"/>
              </w:rPr>
            </w:pPr>
            <w:r w:rsidRPr="004B1DDC">
              <w:rPr>
                <w:sz w:val="23"/>
                <w:szCs w:val="23"/>
              </w:rPr>
              <w:t xml:space="preserve">40,188 </w:t>
            </w:r>
          </w:p>
        </w:tc>
        <w:tc>
          <w:tcPr>
            <w:tcW w:w="3099" w:type="dxa"/>
            <w:gridSpan w:val="2"/>
          </w:tcPr>
          <w:p w14:paraId="3DD8EBD2" w14:textId="77777777" w:rsidR="00BA6253" w:rsidRPr="00A40F15" w:rsidRDefault="00BA6253">
            <w:pPr>
              <w:pStyle w:val="Default"/>
              <w:rPr>
                <w:sz w:val="23"/>
                <w:szCs w:val="23"/>
              </w:rPr>
            </w:pPr>
            <w:r w:rsidRPr="00A40F15">
              <w:rPr>
                <w:sz w:val="23"/>
                <w:szCs w:val="23"/>
              </w:rPr>
              <w:t xml:space="preserve">9726 27855 </w:t>
            </w:r>
          </w:p>
        </w:tc>
      </w:tr>
      <w:tr w:rsidR="00BA6253" w:rsidRPr="00A40F15" w14:paraId="5AE693D8" w14:textId="77777777" w:rsidTr="007B3000">
        <w:tblPrEx>
          <w:tblCellMar>
            <w:top w:w="0" w:type="dxa"/>
            <w:bottom w:w="0" w:type="dxa"/>
          </w:tblCellMar>
        </w:tblPrEx>
        <w:trPr>
          <w:trHeight w:val="351"/>
        </w:trPr>
        <w:tc>
          <w:tcPr>
            <w:tcW w:w="3145" w:type="dxa"/>
          </w:tcPr>
          <w:p w14:paraId="1A1B3A29" w14:textId="77777777" w:rsidR="00BA6253" w:rsidRPr="00A40F15" w:rsidRDefault="00BA6253">
            <w:pPr>
              <w:pStyle w:val="Default"/>
              <w:rPr>
                <w:sz w:val="23"/>
                <w:szCs w:val="23"/>
              </w:rPr>
            </w:pPr>
            <w:r w:rsidRPr="00A40F15">
              <w:rPr>
                <w:b/>
                <w:bCs/>
                <w:sz w:val="23"/>
                <w:szCs w:val="23"/>
              </w:rPr>
              <w:t xml:space="preserve">Rájec-Jestřebí </w:t>
            </w:r>
          </w:p>
        </w:tc>
        <w:tc>
          <w:tcPr>
            <w:tcW w:w="3051" w:type="dxa"/>
            <w:gridSpan w:val="2"/>
          </w:tcPr>
          <w:p w14:paraId="2192F5C3" w14:textId="77777777" w:rsidR="00BA6253" w:rsidRPr="00A40F15" w:rsidRDefault="00BA6253">
            <w:pPr>
              <w:pStyle w:val="Default"/>
              <w:rPr>
                <w:sz w:val="23"/>
                <w:szCs w:val="23"/>
              </w:rPr>
            </w:pPr>
            <w:r w:rsidRPr="00A40F15">
              <w:rPr>
                <w:sz w:val="23"/>
                <w:szCs w:val="23"/>
              </w:rPr>
              <w:t xml:space="preserve">185,390 </w:t>
            </w:r>
          </w:p>
        </w:tc>
        <w:tc>
          <w:tcPr>
            <w:tcW w:w="3099" w:type="dxa"/>
            <w:gridSpan w:val="2"/>
          </w:tcPr>
          <w:p w14:paraId="1DEAFC87" w14:textId="77777777" w:rsidR="00BA6253" w:rsidRPr="00FB640D" w:rsidRDefault="00BA6253">
            <w:pPr>
              <w:pStyle w:val="Default"/>
              <w:rPr>
                <w:sz w:val="23"/>
                <w:szCs w:val="23"/>
              </w:rPr>
            </w:pPr>
            <w:r w:rsidRPr="00FB640D">
              <w:rPr>
                <w:sz w:val="23"/>
                <w:szCs w:val="23"/>
              </w:rPr>
              <w:t>972</w:t>
            </w:r>
            <w:r w:rsidR="007E7408" w:rsidRPr="00FB640D">
              <w:rPr>
                <w:sz w:val="23"/>
                <w:szCs w:val="23"/>
              </w:rPr>
              <w:t>0 33191</w:t>
            </w:r>
          </w:p>
        </w:tc>
      </w:tr>
      <w:tr w:rsidR="00BA6253" w:rsidRPr="0017113F" w14:paraId="5D463326" w14:textId="77777777" w:rsidTr="007B3000">
        <w:tblPrEx>
          <w:tblCellMar>
            <w:top w:w="0" w:type="dxa"/>
            <w:bottom w:w="0" w:type="dxa"/>
          </w:tblCellMar>
        </w:tblPrEx>
        <w:trPr>
          <w:trHeight w:val="351"/>
        </w:trPr>
        <w:tc>
          <w:tcPr>
            <w:tcW w:w="3145" w:type="dxa"/>
          </w:tcPr>
          <w:p w14:paraId="5AC2A646" w14:textId="77777777" w:rsidR="00BA6253" w:rsidRPr="00A40F15" w:rsidRDefault="00BA6253">
            <w:pPr>
              <w:pStyle w:val="Default"/>
              <w:rPr>
                <w:sz w:val="23"/>
                <w:szCs w:val="23"/>
              </w:rPr>
            </w:pPr>
            <w:r w:rsidRPr="00A40F15">
              <w:rPr>
                <w:b/>
                <w:bCs/>
                <w:sz w:val="23"/>
                <w:szCs w:val="23"/>
              </w:rPr>
              <w:t xml:space="preserve">Skalice nad Svitavou </w:t>
            </w:r>
          </w:p>
        </w:tc>
        <w:tc>
          <w:tcPr>
            <w:tcW w:w="3051" w:type="dxa"/>
            <w:gridSpan w:val="2"/>
          </w:tcPr>
          <w:p w14:paraId="7871BF57" w14:textId="77777777" w:rsidR="00BA6253" w:rsidRPr="00A40F15" w:rsidRDefault="00BA6253">
            <w:pPr>
              <w:pStyle w:val="Default"/>
              <w:rPr>
                <w:sz w:val="23"/>
                <w:szCs w:val="23"/>
              </w:rPr>
            </w:pPr>
            <w:r w:rsidRPr="00A40F15">
              <w:rPr>
                <w:sz w:val="23"/>
                <w:szCs w:val="23"/>
              </w:rPr>
              <w:t xml:space="preserve">194,412 </w:t>
            </w:r>
          </w:p>
        </w:tc>
        <w:tc>
          <w:tcPr>
            <w:tcW w:w="3099" w:type="dxa"/>
            <w:gridSpan w:val="2"/>
          </w:tcPr>
          <w:p w14:paraId="3EC66CBC" w14:textId="77777777" w:rsidR="00BA6253" w:rsidRPr="0017113F" w:rsidRDefault="00BA6253">
            <w:pPr>
              <w:pStyle w:val="Default"/>
              <w:rPr>
                <w:sz w:val="23"/>
                <w:szCs w:val="23"/>
              </w:rPr>
            </w:pPr>
            <w:r w:rsidRPr="00FB640D">
              <w:rPr>
                <w:sz w:val="23"/>
                <w:szCs w:val="23"/>
              </w:rPr>
              <w:t>972</w:t>
            </w:r>
            <w:r w:rsidR="007E7408" w:rsidRPr="00FB640D">
              <w:rPr>
                <w:sz w:val="23"/>
                <w:szCs w:val="23"/>
              </w:rPr>
              <w:t>0 33171</w:t>
            </w:r>
            <w:r w:rsidRPr="0017113F">
              <w:rPr>
                <w:sz w:val="23"/>
                <w:szCs w:val="23"/>
              </w:rPr>
              <w:t xml:space="preserve"> </w:t>
            </w:r>
          </w:p>
        </w:tc>
      </w:tr>
      <w:tr w:rsidR="00BA6253" w:rsidRPr="0017113F" w14:paraId="7B842078" w14:textId="77777777" w:rsidTr="007B3000">
        <w:tblPrEx>
          <w:tblCellMar>
            <w:top w:w="0" w:type="dxa"/>
            <w:bottom w:w="0" w:type="dxa"/>
          </w:tblCellMar>
        </w:tblPrEx>
        <w:trPr>
          <w:trHeight w:val="351"/>
        </w:trPr>
        <w:tc>
          <w:tcPr>
            <w:tcW w:w="3145" w:type="dxa"/>
          </w:tcPr>
          <w:p w14:paraId="69252440" w14:textId="77777777" w:rsidR="00BA6253" w:rsidRPr="0017113F" w:rsidRDefault="00BA6253">
            <w:pPr>
              <w:pStyle w:val="Default"/>
              <w:rPr>
                <w:sz w:val="23"/>
                <w:szCs w:val="23"/>
              </w:rPr>
            </w:pPr>
            <w:r w:rsidRPr="0017113F">
              <w:rPr>
                <w:b/>
                <w:bCs/>
                <w:sz w:val="23"/>
                <w:szCs w:val="23"/>
              </w:rPr>
              <w:t xml:space="preserve">Sokolnice-Telnice </w:t>
            </w:r>
          </w:p>
        </w:tc>
        <w:tc>
          <w:tcPr>
            <w:tcW w:w="3051" w:type="dxa"/>
            <w:gridSpan w:val="2"/>
          </w:tcPr>
          <w:p w14:paraId="50EC9739" w14:textId="77777777" w:rsidR="00BA6253" w:rsidRPr="0017113F" w:rsidRDefault="00BA6253">
            <w:pPr>
              <w:pStyle w:val="Default"/>
              <w:rPr>
                <w:sz w:val="23"/>
                <w:szCs w:val="23"/>
              </w:rPr>
            </w:pPr>
            <w:r w:rsidRPr="0017113F">
              <w:rPr>
                <w:sz w:val="23"/>
                <w:szCs w:val="23"/>
              </w:rPr>
              <w:t xml:space="preserve">16,142 </w:t>
            </w:r>
          </w:p>
        </w:tc>
        <w:tc>
          <w:tcPr>
            <w:tcW w:w="3099" w:type="dxa"/>
            <w:gridSpan w:val="2"/>
          </w:tcPr>
          <w:p w14:paraId="1F7235BC" w14:textId="77777777" w:rsidR="00BA6253" w:rsidRPr="0017113F" w:rsidRDefault="00BA6253">
            <w:pPr>
              <w:pStyle w:val="Default"/>
              <w:rPr>
                <w:sz w:val="23"/>
                <w:szCs w:val="23"/>
              </w:rPr>
            </w:pPr>
            <w:r w:rsidRPr="0017113F">
              <w:rPr>
                <w:sz w:val="23"/>
                <w:szCs w:val="23"/>
              </w:rPr>
              <w:t xml:space="preserve">9726 27115 </w:t>
            </w:r>
          </w:p>
        </w:tc>
      </w:tr>
      <w:tr w:rsidR="00BA6253" w14:paraId="7524DC95" w14:textId="77777777" w:rsidTr="007B3000">
        <w:tblPrEx>
          <w:tblCellMar>
            <w:top w:w="0" w:type="dxa"/>
            <w:bottom w:w="0" w:type="dxa"/>
          </w:tblCellMar>
        </w:tblPrEx>
        <w:trPr>
          <w:trHeight w:val="351"/>
        </w:trPr>
        <w:tc>
          <w:tcPr>
            <w:tcW w:w="3145" w:type="dxa"/>
          </w:tcPr>
          <w:p w14:paraId="16DE9E1F" w14:textId="77777777" w:rsidR="00BA6253" w:rsidRPr="009A26EA" w:rsidRDefault="00BA6253">
            <w:pPr>
              <w:pStyle w:val="Default"/>
              <w:rPr>
                <w:b/>
                <w:bCs/>
                <w:sz w:val="23"/>
                <w:szCs w:val="23"/>
              </w:rPr>
            </w:pPr>
            <w:r w:rsidRPr="009A26EA">
              <w:rPr>
                <w:b/>
                <w:bCs/>
                <w:sz w:val="23"/>
                <w:szCs w:val="23"/>
              </w:rPr>
              <w:t xml:space="preserve">Zastávka u Brna </w:t>
            </w:r>
          </w:p>
          <w:p w14:paraId="7564CEEB" w14:textId="77777777" w:rsidR="007B3000" w:rsidRPr="009A26EA" w:rsidRDefault="007B3000" w:rsidP="007B3000">
            <w:pPr>
              <w:pStyle w:val="Default"/>
              <w:rPr>
                <w:b/>
                <w:bCs/>
                <w:sz w:val="23"/>
                <w:szCs w:val="23"/>
              </w:rPr>
            </w:pPr>
          </w:p>
          <w:p w14:paraId="37630E66" w14:textId="77777777" w:rsidR="00643510" w:rsidRPr="009A26EA" w:rsidRDefault="00643510" w:rsidP="007B3000">
            <w:pPr>
              <w:pStyle w:val="Default"/>
              <w:rPr>
                <w:sz w:val="23"/>
                <w:szCs w:val="23"/>
              </w:rPr>
            </w:pPr>
            <w:r w:rsidRPr="009A26EA">
              <w:rPr>
                <w:b/>
                <w:bCs/>
                <w:sz w:val="23"/>
                <w:szCs w:val="23"/>
              </w:rPr>
              <w:t>Tišnov</w:t>
            </w:r>
          </w:p>
        </w:tc>
        <w:tc>
          <w:tcPr>
            <w:tcW w:w="3051" w:type="dxa"/>
            <w:gridSpan w:val="2"/>
          </w:tcPr>
          <w:p w14:paraId="6E2C30CD" w14:textId="77777777" w:rsidR="00BA6253" w:rsidRPr="0017113F" w:rsidRDefault="00BA6253">
            <w:pPr>
              <w:pStyle w:val="Default"/>
              <w:rPr>
                <w:sz w:val="23"/>
                <w:szCs w:val="23"/>
              </w:rPr>
            </w:pPr>
            <w:r w:rsidRPr="0017113F">
              <w:rPr>
                <w:sz w:val="23"/>
                <w:szCs w:val="23"/>
              </w:rPr>
              <w:t xml:space="preserve">10,289 </w:t>
            </w:r>
          </w:p>
        </w:tc>
        <w:tc>
          <w:tcPr>
            <w:tcW w:w="3099" w:type="dxa"/>
            <w:gridSpan w:val="2"/>
          </w:tcPr>
          <w:p w14:paraId="305908D5" w14:textId="77777777" w:rsidR="00BA6253" w:rsidRDefault="00BA6253">
            <w:pPr>
              <w:pStyle w:val="Default"/>
              <w:rPr>
                <w:sz w:val="23"/>
                <w:szCs w:val="23"/>
              </w:rPr>
            </w:pPr>
            <w:r w:rsidRPr="007B3000">
              <w:rPr>
                <w:sz w:val="23"/>
                <w:szCs w:val="23"/>
              </w:rPr>
              <w:t xml:space="preserve">9726 </w:t>
            </w:r>
            <w:r w:rsidR="007E7408" w:rsidRPr="007B3000">
              <w:rPr>
                <w:sz w:val="23"/>
                <w:szCs w:val="23"/>
              </w:rPr>
              <w:t xml:space="preserve">42495 bude změna </w:t>
            </w:r>
            <w:r w:rsidR="00744F71" w:rsidRPr="007B3000">
              <w:rPr>
                <w:sz w:val="23"/>
                <w:szCs w:val="23"/>
              </w:rPr>
              <w:t xml:space="preserve">na </w:t>
            </w:r>
            <w:r w:rsidR="007E7408" w:rsidRPr="007B3000">
              <w:rPr>
                <w:sz w:val="23"/>
                <w:szCs w:val="23"/>
              </w:rPr>
              <w:t>RDP Brno</w:t>
            </w:r>
            <w:r w:rsidR="007B3000" w:rsidRPr="007B3000">
              <w:rPr>
                <w:sz w:val="23"/>
                <w:szCs w:val="23"/>
              </w:rPr>
              <w:t xml:space="preserve"> </w:t>
            </w:r>
            <w:r w:rsidR="007E7408" w:rsidRPr="007B3000">
              <w:rPr>
                <w:sz w:val="23"/>
                <w:szCs w:val="23"/>
              </w:rPr>
              <w:t>9720 31391</w:t>
            </w:r>
          </w:p>
          <w:p w14:paraId="62B49DA2" w14:textId="77777777" w:rsidR="00B26ABE" w:rsidRDefault="00B26ABE">
            <w:pPr>
              <w:pStyle w:val="Default"/>
              <w:rPr>
                <w:sz w:val="23"/>
                <w:szCs w:val="23"/>
              </w:rPr>
            </w:pPr>
          </w:p>
          <w:p w14:paraId="461029EA" w14:textId="77777777" w:rsidR="00B26ABE" w:rsidRDefault="00B26ABE">
            <w:pPr>
              <w:pStyle w:val="Default"/>
              <w:rPr>
                <w:sz w:val="23"/>
                <w:szCs w:val="23"/>
              </w:rPr>
            </w:pPr>
          </w:p>
        </w:tc>
      </w:tr>
    </w:tbl>
    <w:p w14:paraId="222F3385" w14:textId="77777777" w:rsidR="00FE61DA" w:rsidRDefault="00FE61DA" w:rsidP="003712F2">
      <w:pPr>
        <w:pStyle w:val="Default"/>
        <w:rPr>
          <w:b/>
          <w:bCs/>
          <w:sz w:val="28"/>
          <w:szCs w:val="28"/>
        </w:rPr>
      </w:pPr>
    </w:p>
    <w:p w14:paraId="07D844AB" w14:textId="77777777" w:rsidR="003712F2" w:rsidRDefault="003712F2" w:rsidP="003712F2">
      <w:pPr>
        <w:pStyle w:val="Default"/>
        <w:rPr>
          <w:b/>
          <w:bCs/>
          <w:sz w:val="28"/>
          <w:szCs w:val="28"/>
        </w:rPr>
      </w:pPr>
      <w:r w:rsidRPr="0017113F">
        <w:rPr>
          <w:b/>
          <w:bCs/>
          <w:sz w:val="28"/>
          <w:szCs w:val="28"/>
        </w:rPr>
        <w:t xml:space="preserve">Součinnost doprovodu vlaku a výpravčího při zajišťování přestupních návazností v přestupních bodech neobsazených výpravčím </w:t>
      </w:r>
    </w:p>
    <w:p w14:paraId="0ECF1550" w14:textId="77777777" w:rsidR="007E4CDB" w:rsidRPr="007E4CDB" w:rsidRDefault="007E4CDB" w:rsidP="003712F2">
      <w:pPr>
        <w:pStyle w:val="Default"/>
        <w:rPr>
          <w:sz w:val="18"/>
          <w:szCs w:val="18"/>
        </w:rPr>
      </w:pPr>
    </w:p>
    <w:p w14:paraId="39715297" w14:textId="77777777" w:rsidR="003712F2" w:rsidRPr="0017113F" w:rsidRDefault="003712F2" w:rsidP="003712F2">
      <w:pPr>
        <w:pStyle w:val="Default"/>
        <w:rPr>
          <w:sz w:val="28"/>
          <w:szCs w:val="28"/>
        </w:rPr>
      </w:pPr>
      <w:r w:rsidRPr="0017113F">
        <w:rPr>
          <w:sz w:val="28"/>
          <w:szCs w:val="28"/>
        </w:rPr>
        <w:t xml:space="preserve">A. NÁVAZNOST VLAK AUTOBUS </w:t>
      </w:r>
    </w:p>
    <w:p w14:paraId="4B7A2AFE" w14:textId="77777777" w:rsidR="003712F2" w:rsidRPr="0017113F" w:rsidRDefault="003712F2" w:rsidP="003712F2">
      <w:pPr>
        <w:pStyle w:val="Default"/>
        <w:rPr>
          <w:sz w:val="23"/>
          <w:szCs w:val="23"/>
        </w:rPr>
      </w:pPr>
      <w:r w:rsidRPr="0017113F">
        <w:rPr>
          <w:sz w:val="23"/>
          <w:szCs w:val="23"/>
        </w:rPr>
        <w:t xml:space="preserve">Pro zabezpečení přestupní návaznosti vlak </w:t>
      </w:r>
      <w:r w:rsidR="005116A3">
        <w:rPr>
          <w:sz w:val="23"/>
          <w:szCs w:val="23"/>
        </w:rPr>
        <w:t xml:space="preserve">- </w:t>
      </w:r>
      <w:r w:rsidRPr="0017113F">
        <w:rPr>
          <w:sz w:val="23"/>
          <w:szCs w:val="23"/>
        </w:rPr>
        <w:t xml:space="preserve">autobus provádí výpravčí a doprovod vlaku tyto činnosti: </w:t>
      </w:r>
    </w:p>
    <w:p w14:paraId="28D03EB2" w14:textId="77777777" w:rsidR="003712F2" w:rsidRPr="0017113F" w:rsidRDefault="003712F2" w:rsidP="003712F2">
      <w:pPr>
        <w:pStyle w:val="Default"/>
        <w:rPr>
          <w:sz w:val="23"/>
          <w:szCs w:val="23"/>
        </w:rPr>
      </w:pPr>
      <w:r w:rsidRPr="0017113F">
        <w:rPr>
          <w:sz w:val="23"/>
          <w:szCs w:val="23"/>
        </w:rPr>
        <w:t xml:space="preserve">Při </w:t>
      </w:r>
      <w:r w:rsidRPr="0017113F">
        <w:rPr>
          <w:b/>
          <w:bCs/>
          <w:sz w:val="23"/>
          <w:szCs w:val="23"/>
        </w:rPr>
        <w:t xml:space="preserve">včasné jízdě </w:t>
      </w:r>
      <w:r w:rsidRPr="0017113F">
        <w:rPr>
          <w:sz w:val="23"/>
          <w:szCs w:val="23"/>
        </w:rPr>
        <w:t xml:space="preserve">vlaku nevyvstávají vlakovému doprovodu žádné další povinnosti nad rámec platných předpisů. </w:t>
      </w:r>
    </w:p>
    <w:p w14:paraId="58020622" w14:textId="77777777" w:rsidR="003712F2" w:rsidRPr="0017113F" w:rsidRDefault="003712F2" w:rsidP="003712F2">
      <w:pPr>
        <w:pStyle w:val="Default"/>
        <w:rPr>
          <w:sz w:val="23"/>
          <w:szCs w:val="23"/>
        </w:rPr>
      </w:pPr>
      <w:r w:rsidRPr="0017113F">
        <w:rPr>
          <w:sz w:val="23"/>
          <w:szCs w:val="23"/>
        </w:rPr>
        <w:t xml:space="preserve">Při </w:t>
      </w:r>
      <w:r w:rsidRPr="0017113F">
        <w:rPr>
          <w:b/>
          <w:bCs/>
          <w:sz w:val="23"/>
          <w:szCs w:val="23"/>
        </w:rPr>
        <w:t xml:space="preserve">zpoždění vlaku </w:t>
      </w:r>
      <w:r w:rsidRPr="0017113F">
        <w:rPr>
          <w:sz w:val="23"/>
          <w:szCs w:val="23"/>
        </w:rPr>
        <w:t xml:space="preserve">vyvstává </w:t>
      </w:r>
      <w:r w:rsidRPr="0017113F">
        <w:rPr>
          <w:b/>
          <w:bCs/>
          <w:sz w:val="23"/>
          <w:szCs w:val="23"/>
        </w:rPr>
        <w:t xml:space="preserve">povinnost strojvedoucímu </w:t>
      </w:r>
      <w:r w:rsidRPr="0017113F">
        <w:rPr>
          <w:sz w:val="23"/>
          <w:szCs w:val="23"/>
        </w:rPr>
        <w:t xml:space="preserve">v případě, že během jízdy v mezistaničním úseku se </w:t>
      </w:r>
      <w:r w:rsidRPr="0017113F">
        <w:rPr>
          <w:b/>
          <w:bCs/>
          <w:sz w:val="23"/>
          <w:szCs w:val="23"/>
        </w:rPr>
        <w:t xml:space="preserve">změní </w:t>
      </w:r>
      <w:r w:rsidRPr="0017113F">
        <w:rPr>
          <w:sz w:val="23"/>
          <w:szCs w:val="23"/>
        </w:rPr>
        <w:t xml:space="preserve">rozdíl skutečného průběhu jízdy proti dosavadní jízdě vlaku o </w:t>
      </w:r>
      <w:smartTag w:uri="urn:schemas-microsoft-com:office:smarttags" w:element="metricconverter">
        <w:smartTagPr>
          <w:attr w:name="ProductID" w:val="4 a"/>
        </w:smartTagPr>
        <w:r w:rsidRPr="0017113F">
          <w:rPr>
            <w:b/>
            <w:bCs/>
            <w:sz w:val="23"/>
            <w:szCs w:val="23"/>
          </w:rPr>
          <w:t>4 a</w:t>
        </w:r>
      </w:smartTag>
      <w:r w:rsidRPr="0017113F">
        <w:rPr>
          <w:b/>
          <w:bCs/>
          <w:sz w:val="23"/>
          <w:szCs w:val="23"/>
        </w:rPr>
        <w:t xml:space="preserve"> více minut</w:t>
      </w:r>
      <w:r w:rsidRPr="0017113F">
        <w:rPr>
          <w:sz w:val="23"/>
          <w:szCs w:val="23"/>
        </w:rPr>
        <w:t xml:space="preserve">. Tento stav ihned ohlásí rádiovým systémem nebo mobilním telefonem výpravčímu přední dopravny. </w:t>
      </w:r>
      <w:r w:rsidRPr="0017113F">
        <w:rPr>
          <w:b/>
          <w:bCs/>
          <w:sz w:val="23"/>
          <w:szCs w:val="23"/>
        </w:rPr>
        <w:t>Výpravčí informaci postoupí</w:t>
      </w:r>
      <w:r w:rsidRPr="0017113F">
        <w:rPr>
          <w:sz w:val="23"/>
          <w:szCs w:val="23"/>
        </w:rPr>
        <w:t xml:space="preserve">. </w:t>
      </w:r>
    </w:p>
    <w:p w14:paraId="60B22D87" w14:textId="77777777" w:rsidR="003712F2" w:rsidRPr="0017113F" w:rsidRDefault="003712F2" w:rsidP="003712F2">
      <w:pPr>
        <w:pStyle w:val="Default"/>
        <w:rPr>
          <w:sz w:val="23"/>
          <w:szCs w:val="23"/>
        </w:rPr>
      </w:pPr>
      <w:r w:rsidRPr="0017113F">
        <w:rPr>
          <w:sz w:val="23"/>
          <w:szCs w:val="23"/>
        </w:rPr>
        <w:t xml:space="preserve">V případě nárůstu zpoždění z důvodu mimořádné události (neschopnost hnacího vozidla, nesjízdnost tratě atd.) strojvedoucí informuje obsluhu vlaku o důvodu a předpokládané době pobytu vlaku na širé trati. Obsluha vlaku o této skutečnosti informuje cestující. </w:t>
      </w:r>
    </w:p>
    <w:p w14:paraId="2E897274" w14:textId="77777777" w:rsidR="003712F2" w:rsidRPr="00887901" w:rsidRDefault="003712F2" w:rsidP="003712F2">
      <w:pPr>
        <w:pStyle w:val="Default"/>
        <w:rPr>
          <w:color w:val="auto"/>
          <w:sz w:val="23"/>
          <w:szCs w:val="23"/>
        </w:rPr>
      </w:pPr>
      <w:r w:rsidRPr="0017113F">
        <w:rPr>
          <w:sz w:val="23"/>
          <w:szCs w:val="23"/>
        </w:rPr>
        <w:t xml:space="preserve">Pokud je zpoždění vlaku tak vysoké, že dojde k překročení čekací doby návazného </w:t>
      </w:r>
      <w:r w:rsidRPr="00887901">
        <w:rPr>
          <w:color w:val="auto"/>
          <w:sz w:val="23"/>
          <w:szCs w:val="23"/>
        </w:rPr>
        <w:t xml:space="preserve">autobusu a tím jeho ujetí, informuje dispečer </w:t>
      </w:r>
      <w:r w:rsidR="0085585E" w:rsidRPr="00887901">
        <w:rPr>
          <w:color w:val="auto"/>
          <w:sz w:val="23"/>
          <w:szCs w:val="23"/>
        </w:rPr>
        <w:t xml:space="preserve">žel. </w:t>
      </w:r>
      <w:r w:rsidR="00EB2F69" w:rsidRPr="00887901">
        <w:rPr>
          <w:color w:val="auto"/>
          <w:sz w:val="23"/>
          <w:szCs w:val="23"/>
        </w:rPr>
        <w:t xml:space="preserve">dopravce </w:t>
      </w:r>
      <w:r w:rsidRPr="00887901">
        <w:rPr>
          <w:color w:val="auto"/>
          <w:sz w:val="23"/>
          <w:szCs w:val="23"/>
        </w:rPr>
        <w:t xml:space="preserve">o této skutečnosti obsluhu vlaku, která cestující upozorní na rozvázání přípoje. </w:t>
      </w:r>
    </w:p>
    <w:p w14:paraId="69F8A0E2" w14:textId="77777777" w:rsidR="003712F2" w:rsidRPr="002408FE" w:rsidRDefault="003712F2" w:rsidP="003712F2">
      <w:pPr>
        <w:pStyle w:val="Default"/>
        <w:rPr>
          <w:color w:val="auto"/>
          <w:sz w:val="23"/>
          <w:szCs w:val="23"/>
        </w:rPr>
      </w:pPr>
      <w:r w:rsidRPr="00B33E3B">
        <w:rPr>
          <w:color w:val="auto"/>
          <w:sz w:val="23"/>
          <w:szCs w:val="23"/>
        </w:rPr>
        <w:t xml:space="preserve">Na požadavek dispečera </w:t>
      </w:r>
      <w:r w:rsidR="0085585E" w:rsidRPr="006542BB">
        <w:rPr>
          <w:color w:val="auto"/>
          <w:sz w:val="23"/>
          <w:szCs w:val="23"/>
        </w:rPr>
        <w:t xml:space="preserve">žel. </w:t>
      </w:r>
      <w:r w:rsidR="00EB2F69" w:rsidRPr="006542BB">
        <w:rPr>
          <w:color w:val="auto"/>
          <w:sz w:val="23"/>
          <w:szCs w:val="23"/>
        </w:rPr>
        <w:t xml:space="preserve">dopravce </w:t>
      </w:r>
      <w:r w:rsidRPr="006542BB">
        <w:rPr>
          <w:color w:val="auto"/>
          <w:sz w:val="23"/>
          <w:szCs w:val="23"/>
        </w:rPr>
        <w:t>sdělí doprovod vlaku</w:t>
      </w:r>
      <w:r w:rsidRPr="002408FE">
        <w:rPr>
          <w:color w:val="auto"/>
          <w:sz w:val="23"/>
          <w:szCs w:val="23"/>
        </w:rPr>
        <w:t xml:space="preserve"> přibližný (orientační) počet přestupujících osob. </w:t>
      </w:r>
    </w:p>
    <w:p w14:paraId="0240E8A7" w14:textId="77777777" w:rsidR="003712F2" w:rsidRPr="007E4CDB" w:rsidRDefault="003712F2" w:rsidP="003712F2">
      <w:pPr>
        <w:pStyle w:val="Default"/>
        <w:rPr>
          <w:sz w:val="18"/>
          <w:szCs w:val="18"/>
        </w:rPr>
      </w:pPr>
      <w:r w:rsidRPr="007E4CDB">
        <w:rPr>
          <w:sz w:val="18"/>
          <w:szCs w:val="18"/>
        </w:rPr>
        <w:t xml:space="preserve">. </w:t>
      </w:r>
    </w:p>
    <w:p w14:paraId="0F2A0D63" w14:textId="77777777" w:rsidR="003712F2" w:rsidRPr="0017113F" w:rsidRDefault="003712F2" w:rsidP="003712F2">
      <w:pPr>
        <w:pStyle w:val="Default"/>
        <w:rPr>
          <w:sz w:val="28"/>
          <w:szCs w:val="28"/>
        </w:rPr>
      </w:pPr>
      <w:r w:rsidRPr="0017113F">
        <w:rPr>
          <w:sz w:val="28"/>
          <w:szCs w:val="28"/>
        </w:rPr>
        <w:t xml:space="preserve">B. NÁVAZNOST AUTOBUS VLAK </w:t>
      </w:r>
    </w:p>
    <w:p w14:paraId="5B5043B7" w14:textId="77777777" w:rsidR="003712F2" w:rsidRPr="0017113F" w:rsidRDefault="003712F2" w:rsidP="003712F2">
      <w:pPr>
        <w:pStyle w:val="Default"/>
        <w:rPr>
          <w:sz w:val="23"/>
          <w:szCs w:val="23"/>
        </w:rPr>
      </w:pPr>
      <w:r w:rsidRPr="0017113F">
        <w:rPr>
          <w:sz w:val="23"/>
          <w:szCs w:val="23"/>
        </w:rPr>
        <w:t xml:space="preserve">Zabezpečení přestupní návaznosti autobus vlak při zpoždění přípojného autobusu se přednostně uskutečňuje </w:t>
      </w:r>
      <w:r w:rsidRPr="0017113F">
        <w:rPr>
          <w:b/>
          <w:bCs/>
          <w:sz w:val="23"/>
          <w:szCs w:val="23"/>
        </w:rPr>
        <w:t xml:space="preserve">rádiovým spojením </w:t>
      </w:r>
      <w:r w:rsidRPr="0017113F">
        <w:rPr>
          <w:sz w:val="23"/>
          <w:szCs w:val="23"/>
        </w:rPr>
        <w:t xml:space="preserve">mezi výpravčím a strojvedoucím. </w:t>
      </w:r>
    </w:p>
    <w:p w14:paraId="3142AF87" w14:textId="77777777" w:rsidR="003712F2" w:rsidRDefault="003712F2" w:rsidP="00261A80">
      <w:pPr>
        <w:pStyle w:val="Default"/>
        <w:spacing w:after="60"/>
        <w:rPr>
          <w:sz w:val="23"/>
          <w:szCs w:val="23"/>
        </w:rPr>
      </w:pPr>
      <w:r w:rsidRPr="0017113F">
        <w:rPr>
          <w:sz w:val="23"/>
          <w:szCs w:val="23"/>
        </w:rPr>
        <w:t xml:space="preserve">Pokud není trať rádiovým systémem vybavena, komunikuje výpravčí se strojvedoucím telefonicky s využitím </w:t>
      </w:r>
      <w:r w:rsidRPr="0017113F">
        <w:rPr>
          <w:b/>
          <w:bCs/>
          <w:sz w:val="23"/>
          <w:szCs w:val="23"/>
        </w:rPr>
        <w:t>mobilního telefonu strojvedoucího</w:t>
      </w:r>
      <w:r w:rsidRPr="0017113F">
        <w:rPr>
          <w:sz w:val="23"/>
          <w:szCs w:val="23"/>
        </w:rPr>
        <w:t xml:space="preserve">. </w:t>
      </w:r>
    </w:p>
    <w:p w14:paraId="6654A508" w14:textId="77777777" w:rsidR="00261A80" w:rsidRPr="0017113F" w:rsidRDefault="00261A80" w:rsidP="00887901">
      <w:pPr>
        <w:pStyle w:val="Default"/>
        <w:spacing w:after="60"/>
        <w:rPr>
          <w:sz w:val="23"/>
          <w:szCs w:val="23"/>
        </w:rPr>
      </w:pPr>
      <w:r>
        <w:rPr>
          <w:sz w:val="23"/>
          <w:szCs w:val="23"/>
        </w:rPr>
        <w:t xml:space="preserve">Ve stanicích neobsazených výpravčím </w:t>
      </w:r>
      <w:r w:rsidR="003555D6">
        <w:rPr>
          <w:sz w:val="23"/>
          <w:szCs w:val="23"/>
        </w:rPr>
        <w:t xml:space="preserve">a na zastávkách </w:t>
      </w:r>
      <w:r>
        <w:rPr>
          <w:sz w:val="23"/>
          <w:szCs w:val="23"/>
        </w:rPr>
        <w:t xml:space="preserve">plní povinnosti výpravčího příslušný řídící dispečer CDP nebo </w:t>
      </w:r>
      <w:r w:rsidR="003555D6">
        <w:rPr>
          <w:sz w:val="23"/>
          <w:szCs w:val="23"/>
        </w:rPr>
        <w:t>výpravčí ovládající dálkově ovládanou stanici.</w:t>
      </w:r>
      <w:r w:rsidR="00BB6F77">
        <w:rPr>
          <w:sz w:val="23"/>
          <w:szCs w:val="23"/>
        </w:rPr>
        <w:t xml:space="preserve"> </w:t>
      </w:r>
      <w:r w:rsidR="003555D6">
        <w:rPr>
          <w:sz w:val="23"/>
          <w:szCs w:val="23"/>
        </w:rPr>
        <w:t xml:space="preserve">V případě zastávek </w:t>
      </w:r>
      <w:r w:rsidR="00BB6F77">
        <w:rPr>
          <w:sz w:val="23"/>
          <w:szCs w:val="23"/>
        </w:rPr>
        <w:t xml:space="preserve">plní příslušné povinnosti výpravčí </w:t>
      </w:r>
      <w:r w:rsidR="00FE61DA">
        <w:rPr>
          <w:sz w:val="23"/>
          <w:szCs w:val="23"/>
        </w:rPr>
        <w:t xml:space="preserve">stanice </w:t>
      </w:r>
      <w:r w:rsidR="00BB6F77">
        <w:rPr>
          <w:sz w:val="23"/>
          <w:szCs w:val="23"/>
        </w:rPr>
        <w:t xml:space="preserve">stanovený </w:t>
      </w:r>
      <w:r w:rsidR="00FE61DA">
        <w:rPr>
          <w:sz w:val="23"/>
          <w:szCs w:val="23"/>
        </w:rPr>
        <w:t>níže.</w:t>
      </w:r>
    </w:p>
    <w:p w14:paraId="584C1FB0" w14:textId="77777777" w:rsidR="003712F2" w:rsidRPr="002408FE" w:rsidRDefault="003712F2" w:rsidP="003712F2">
      <w:pPr>
        <w:pStyle w:val="Default"/>
        <w:rPr>
          <w:color w:val="auto"/>
          <w:sz w:val="23"/>
          <w:szCs w:val="23"/>
        </w:rPr>
      </w:pPr>
      <w:r w:rsidRPr="002408FE">
        <w:rPr>
          <w:color w:val="auto"/>
          <w:sz w:val="23"/>
          <w:szCs w:val="23"/>
        </w:rPr>
        <w:t>Seznam přestupních bodů neobsazených výpravčím</w:t>
      </w:r>
      <w:r w:rsidR="00BB6F77">
        <w:rPr>
          <w:color w:val="auto"/>
          <w:sz w:val="23"/>
          <w:szCs w:val="23"/>
        </w:rPr>
        <w:t xml:space="preserve"> (v závorce uvedeno, kdo plní jeho povinnosti)</w:t>
      </w:r>
      <w:r w:rsidRPr="002408FE">
        <w:rPr>
          <w:color w:val="auto"/>
          <w:sz w:val="23"/>
          <w:szCs w:val="23"/>
        </w:rPr>
        <w:t xml:space="preserve">: </w:t>
      </w:r>
    </w:p>
    <w:p w14:paraId="7B687F78" w14:textId="77777777" w:rsidR="003712F2" w:rsidRPr="002408FE" w:rsidRDefault="003712F2" w:rsidP="003712F2">
      <w:pPr>
        <w:pStyle w:val="Default"/>
        <w:rPr>
          <w:color w:val="auto"/>
          <w:sz w:val="23"/>
          <w:szCs w:val="23"/>
        </w:rPr>
      </w:pPr>
      <w:r w:rsidRPr="002408FE">
        <w:rPr>
          <w:color w:val="auto"/>
          <w:sz w:val="23"/>
          <w:szCs w:val="23"/>
        </w:rPr>
        <w:t>Adamov zastávka</w:t>
      </w:r>
      <w:r w:rsidR="00FE61DA">
        <w:rPr>
          <w:color w:val="auto"/>
          <w:sz w:val="23"/>
          <w:szCs w:val="23"/>
        </w:rPr>
        <w:t xml:space="preserve">  (výpravčí žst. Adamov)</w:t>
      </w:r>
      <w:r w:rsidRPr="002408FE">
        <w:rPr>
          <w:color w:val="auto"/>
          <w:sz w:val="23"/>
          <w:szCs w:val="23"/>
        </w:rPr>
        <w:t>,</w:t>
      </w:r>
    </w:p>
    <w:p w14:paraId="72EF2B4E" w14:textId="77777777" w:rsidR="003712F2" w:rsidRPr="002408FE" w:rsidRDefault="003712F2" w:rsidP="003712F2">
      <w:pPr>
        <w:pStyle w:val="Default"/>
        <w:rPr>
          <w:color w:val="auto"/>
          <w:sz w:val="23"/>
          <w:szCs w:val="23"/>
        </w:rPr>
      </w:pPr>
      <w:r w:rsidRPr="002408FE">
        <w:rPr>
          <w:color w:val="auto"/>
          <w:sz w:val="23"/>
          <w:szCs w:val="23"/>
        </w:rPr>
        <w:t>Bílovice nad Svitavou</w:t>
      </w:r>
      <w:r w:rsidR="00FE61DA">
        <w:rPr>
          <w:color w:val="auto"/>
          <w:sz w:val="23"/>
          <w:szCs w:val="23"/>
        </w:rPr>
        <w:t xml:space="preserve">  (výpravčí žst. Adamov)</w:t>
      </w:r>
      <w:r w:rsidRPr="002408FE">
        <w:rPr>
          <w:color w:val="auto"/>
          <w:sz w:val="23"/>
          <w:szCs w:val="23"/>
        </w:rPr>
        <w:t xml:space="preserve">, </w:t>
      </w:r>
    </w:p>
    <w:p w14:paraId="5C5D5455" w14:textId="77777777" w:rsidR="003712F2" w:rsidRPr="002408FE" w:rsidRDefault="003712F2" w:rsidP="003712F2">
      <w:pPr>
        <w:pStyle w:val="Default"/>
        <w:rPr>
          <w:color w:val="auto"/>
          <w:sz w:val="23"/>
          <w:szCs w:val="23"/>
        </w:rPr>
      </w:pPr>
      <w:r w:rsidRPr="002408FE">
        <w:rPr>
          <w:color w:val="auto"/>
          <w:sz w:val="23"/>
          <w:szCs w:val="23"/>
        </w:rPr>
        <w:t>Bořetice</w:t>
      </w:r>
      <w:r w:rsidR="00CF7755">
        <w:rPr>
          <w:color w:val="auto"/>
          <w:sz w:val="23"/>
          <w:szCs w:val="23"/>
        </w:rPr>
        <w:t xml:space="preserve">  (výpravčí žst. Kobylí na Mor.)</w:t>
      </w:r>
      <w:r w:rsidRPr="002408FE">
        <w:rPr>
          <w:color w:val="auto"/>
          <w:sz w:val="23"/>
          <w:szCs w:val="23"/>
        </w:rPr>
        <w:t xml:space="preserve">, </w:t>
      </w:r>
    </w:p>
    <w:p w14:paraId="03792A9B" w14:textId="77777777" w:rsidR="003712F2" w:rsidRDefault="003712F2" w:rsidP="003712F2">
      <w:pPr>
        <w:pStyle w:val="Default"/>
        <w:rPr>
          <w:color w:val="auto"/>
          <w:sz w:val="23"/>
          <w:szCs w:val="23"/>
        </w:rPr>
      </w:pPr>
      <w:r w:rsidRPr="002408FE">
        <w:rPr>
          <w:color w:val="auto"/>
          <w:sz w:val="23"/>
          <w:szCs w:val="23"/>
        </w:rPr>
        <w:t>Brankovice</w:t>
      </w:r>
      <w:r w:rsidR="00CF7755">
        <w:rPr>
          <w:color w:val="auto"/>
          <w:sz w:val="23"/>
          <w:szCs w:val="23"/>
        </w:rPr>
        <w:t xml:space="preserve">  (výpravčí žst. Nesovice)</w:t>
      </w:r>
      <w:r w:rsidRPr="002408FE">
        <w:rPr>
          <w:color w:val="auto"/>
          <w:sz w:val="23"/>
          <w:szCs w:val="23"/>
        </w:rPr>
        <w:t xml:space="preserve">, </w:t>
      </w:r>
    </w:p>
    <w:p w14:paraId="5A643B19" w14:textId="77777777" w:rsidR="00C7356B" w:rsidRPr="002408FE" w:rsidRDefault="00C7356B" w:rsidP="003712F2">
      <w:pPr>
        <w:pStyle w:val="Default"/>
        <w:rPr>
          <w:color w:val="auto"/>
          <w:sz w:val="23"/>
          <w:szCs w:val="23"/>
        </w:rPr>
      </w:pPr>
      <w:r>
        <w:rPr>
          <w:color w:val="auto"/>
          <w:sz w:val="23"/>
          <w:szCs w:val="23"/>
        </w:rPr>
        <w:t>Břeclav</w:t>
      </w:r>
      <w:r w:rsidR="007E69D1">
        <w:rPr>
          <w:color w:val="auto"/>
          <w:sz w:val="23"/>
          <w:szCs w:val="23"/>
        </w:rPr>
        <w:t xml:space="preserve"> (řídící dispečer CDP Přerov)</w:t>
      </w:r>
      <w:r>
        <w:rPr>
          <w:color w:val="auto"/>
          <w:sz w:val="23"/>
          <w:szCs w:val="23"/>
        </w:rPr>
        <w:t>,</w:t>
      </w:r>
    </w:p>
    <w:p w14:paraId="523C102A" w14:textId="77777777" w:rsidR="003712F2" w:rsidRPr="002408FE" w:rsidRDefault="003712F2" w:rsidP="003712F2">
      <w:pPr>
        <w:pStyle w:val="Default"/>
        <w:rPr>
          <w:color w:val="auto"/>
          <w:sz w:val="23"/>
          <w:szCs w:val="23"/>
        </w:rPr>
      </w:pPr>
      <w:r w:rsidRPr="002408FE">
        <w:rPr>
          <w:color w:val="auto"/>
          <w:sz w:val="23"/>
          <w:szCs w:val="23"/>
        </w:rPr>
        <w:t>Bzenec přívoz</w:t>
      </w:r>
      <w:r w:rsidR="007E69D1">
        <w:rPr>
          <w:color w:val="auto"/>
          <w:sz w:val="23"/>
          <w:szCs w:val="23"/>
        </w:rPr>
        <w:t xml:space="preserve">  (řídící dispečer CDP Přerov)</w:t>
      </w:r>
      <w:r w:rsidRPr="002408FE">
        <w:rPr>
          <w:color w:val="auto"/>
          <w:sz w:val="23"/>
          <w:szCs w:val="23"/>
        </w:rPr>
        <w:t xml:space="preserve">, </w:t>
      </w:r>
    </w:p>
    <w:p w14:paraId="6544EC2E" w14:textId="77777777" w:rsidR="003712F2" w:rsidRPr="002408FE" w:rsidRDefault="003712F2" w:rsidP="003712F2">
      <w:pPr>
        <w:pStyle w:val="Default"/>
        <w:rPr>
          <w:color w:val="auto"/>
          <w:sz w:val="23"/>
          <w:szCs w:val="23"/>
        </w:rPr>
      </w:pPr>
      <w:r w:rsidRPr="002408FE">
        <w:rPr>
          <w:color w:val="auto"/>
          <w:sz w:val="23"/>
          <w:szCs w:val="23"/>
        </w:rPr>
        <w:t>Čebín</w:t>
      </w:r>
      <w:r w:rsidR="00FE61DA">
        <w:rPr>
          <w:color w:val="auto"/>
          <w:sz w:val="23"/>
          <w:szCs w:val="23"/>
        </w:rPr>
        <w:t xml:space="preserve">  (výpravčí žst. Kuřim)</w:t>
      </w:r>
      <w:r w:rsidRPr="002408FE">
        <w:rPr>
          <w:color w:val="auto"/>
          <w:sz w:val="23"/>
          <w:szCs w:val="23"/>
        </w:rPr>
        <w:t xml:space="preserve">, </w:t>
      </w:r>
    </w:p>
    <w:p w14:paraId="20258125" w14:textId="77777777" w:rsidR="003712F2" w:rsidRPr="002408FE" w:rsidRDefault="003712F2" w:rsidP="003712F2">
      <w:pPr>
        <w:pStyle w:val="Default"/>
        <w:rPr>
          <w:color w:val="auto"/>
          <w:sz w:val="23"/>
          <w:szCs w:val="23"/>
        </w:rPr>
      </w:pPr>
      <w:r w:rsidRPr="002408FE">
        <w:rPr>
          <w:color w:val="auto"/>
          <w:sz w:val="23"/>
          <w:szCs w:val="23"/>
        </w:rPr>
        <w:t>Česká</w:t>
      </w:r>
      <w:r w:rsidR="00FE61DA">
        <w:rPr>
          <w:color w:val="auto"/>
          <w:sz w:val="23"/>
          <w:szCs w:val="23"/>
        </w:rPr>
        <w:t xml:space="preserve">  (výpravčí žst. Brno-Královo Pole)</w:t>
      </w:r>
      <w:r w:rsidRPr="002408FE">
        <w:rPr>
          <w:color w:val="auto"/>
          <w:sz w:val="23"/>
          <w:szCs w:val="23"/>
        </w:rPr>
        <w:t xml:space="preserve">, </w:t>
      </w:r>
    </w:p>
    <w:p w14:paraId="59D83983" w14:textId="77777777" w:rsidR="00060950" w:rsidRPr="002408FE" w:rsidRDefault="003712F2" w:rsidP="003712F2">
      <w:pPr>
        <w:pStyle w:val="Default"/>
        <w:rPr>
          <w:color w:val="auto"/>
          <w:sz w:val="23"/>
          <w:szCs w:val="23"/>
        </w:rPr>
      </w:pPr>
      <w:r w:rsidRPr="002408FE">
        <w:rPr>
          <w:color w:val="auto"/>
          <w:sz w:val="23"/>
          <w:szCs w:val="23"/>
        </w:rPr>
        <w:t>Doubravice nad Svitavou</w:t>
      </w:r>
      <w:r w:rsidR="00FE61DA">
        <w:rPr>
          <w:color w:val="auto"/>
          <w:sz w:val="23"/>
          <w:szCs w:val="23"/>
        </w:rPr>
        <w:t xml:space="preserve">  (výpravčí žst. Rájec-Jestřebí)</w:t>
      </w:r>
      <w:r w:rsidRPr="002408FE">
        <w:rPr>
          <w:color w:val="auto"/>
          <w:sz w:val="23"/>
          <w:szCs w:val="23"/>
        </w:rPr>
        <w:t xml:space="preserve">, </w:t>
      </w:r>
    </w:p>
    <w:p w14:paraId="572344F5" w14:textId="77777777" w:rsidR="003712F2" w:rsidRPr="002408FE" w:rsidRDefault="003712F2" w:rsidP="003712F2">
      <w:pPr>
        <w:pStyle w:val="Default"/>
        <w:rPr>
          <w:color w:val="auto"/>
          <w:sz w:val="23"/>
          <w:szCs w:val="23"/>
        </w:rPr>
      </w:pPr>
      <w:r w:rsidRPr="002408FE">
        <w:rPr>
          <w:color w:val="auto"/>
          <w:sz w:val="23"/>
          <w:szCs w:val="23"/>
        </w:rPr>
        <w:t>Doubravník</w:t>
      </w:r>
      <w:r w:rsidR="00FE61DA">
        <w:rPr>
          <w:color w:val="auto"/>
          <w:sz w:val="23"/>
          <w:szCs w:val="23"/>
        </w:rPr>
        <w:t xml:space="preserve">  (výpravčí žst. Nedvědice)</w:t>
      </w:r>
      <w:r w:rsidRPr="002408FE">
        <w:rPr>
          <w:color w:val="auto"/>
          <w:sz w:val="23"/>
          <w:szCs w:val="23"/>
        </w:rPr>
        <w:t xml:space="preserve">, </w:t>
      </w:r>
    </w:p>
    <w:p w14:paraId="7F195A32" w14:textId="77777777" w:rsidR="003712F2" w:rsidRPr="002408FE" w:rsidRDefault="003712F2" w:rsidP="003712F2">
      <w:pPr>
        <w:pStyle w:val="Default"/>
        <w:rPr>
          <w:color w:val="auto"/>
          <w:sz w:val="23"/>
          <w:szCs w:val="23"/>
        </w:rPr>
      </w:pPr>
      <w:r w:rsidRPr="002408FE">
        <w:rPr>
          <w:color w:val="auto"/>
          <w:sz w:val="23"/>
          <w:szCs w:val="23"/>
        </w:rPr>
        <w:t>Hodonín</w:t>
      </w:r>
      <w:r w:rsidR="007E69D1">
        <w:rPr>
          <w:color w:val="auto"/>
          <w:sz w:val="23"/>
          <w:szCs w:val="23"/>
        </w:rPr>
        <w:t xml:space="preserve">  (řídící dispečer CDP Přerov)</w:t>
      </w:r>
      <w:r w:rsidRPr="002408FE">
        <w:rPr>
          <w:color w:val="auto"/>
          <w:sz w:val="23"/>
          <w:szCs w:val="23"/>
        </w:rPr>
        <w:t xml:space="preserve">, </w:t>
      </w:r>
    </w:p>
    <w:p w14:paraId="0AA61F49" w14:textId="77777777" w:rsidR="003712F2" w:rsidRPr="002408FE" w:rsidRDefault="003712F2" w:rsidP="003712F2">
      <w:pPr>
        <w:pStyle w:val="Default"/>
        <w:rPr>
          <w:color w:val="auto"/>
          <w:sz w:val="23"/>
          <w:szCs w:val="23"/>
        </w:rPr>
      </w:pPr>
      <w:r w:rsidRPr="002408FE">
        <w:rPr>
          <w:color w:val="auto"/>
          <w:sz w:val="23"/>
          <w:szCs w:val="23"/>
        </w:rPr>
        <w:t>Hradčany</w:t>
      </w:r>
      <w:r w:rsidR="00FE61DA">
        <w:rPr>
          <w:color w:val="auto"/>
          <w:sz w:val="23"/>
          <w:szCs w:val="23"/>
        </w:rPr>
        <w:t xml:space="preserve">  (výpravčí žst. Tišnov)</w:t>
      </w:r>
      <w:r w:rsidRPr="002408FE">
        <w:rPr>
          <w:color w:val="auto"/>
          <w:sz w:val="23"/>
          <w:szCs w:val="23"/>
        </w:rPr>
        <w:t xml:space="preserve">, </w:t>
      </w:r>
    </w:p>
    <w:p w14:paraId="220AF562" w14:textId="77777777" w:rsidR="00060950" w:rsidRPr="002408FE" w:rsidRDefault="00060950" w:rsidP="003712F2">
      <w:pPr>
        <w:pStyle w:val="Default"/>
        <w:rPr>
          <w:color w:val="auto"/>
          <w:sz w:val="23"/>
          <w:szCs w:val="23"/>
        </w:rPr>
      </w:pPr>
      <w:r w:rsidRPr="002408FE">
        <w:rPr>
          <w:color w:val="auto"/>
          <w:sz w:val="23"/>
          <w:szCs w:val="23"/>
        </w:rPr>
        <w:t>Hrušovany u Brna</w:t>
      </w:r>
      <w:r w:rsidR="007E69D1">
        <w:rPr>
          <w:color w:val="auto"/>
          <w:sz w:val="23"/>
          <w:szCs w:val="23"/>
        </w:rPr>
        <w:t xml:space="preserve">  (řídící dispečer CDP Přerov)</w:t>
      </w:r>
      <w:r w:rsidRPr="002408FE">
        <w:rPr>
          <w:color w:val="auto"/>
          <w:sz w:val="23"/>
          <w:szCs w:val="23"/>
        </w:rPr>
        <w:t>,</w:t>
      </w:r>
    </w:p>
    <w:p w14:paraId="19747D7B" w14:textId="77777777" w:rsidR="00060950" w:rsidRPr="002408FE" w:rsidRDefault="00060950" w:rsidP="003712F2">
      <w:pPr>
        <w:pStyle w:val="Default"/>
        <w:rPr>
          <w:color w:val="auto"/>
          <w:sz w:val="23"/>
          <w:szCs w:val="23"/>
        </w:rPr>
      </w:pPr>
      <w:r w:rsidRPr="002408FE">
        <w:rPr>
          <w:color w:val="auto"/>
          <w:sz w:val="23"/>
          <w:szCs w:val="23"/>
        </w:rPr>
        <w:t>Hustopeče u Brna</w:t>
      </w:r>
      <w:r w:rsidR="007E69D1">
        <w:rPr>
          <w:color w:val="auto"/>
          <w:sz w:val="23"/>
          <w:szCs w:val="23"/>
        </w:rPr>
        <w:t xml:space="preserve">  (řídící dispečer CDP Přerov)</w:t>
      </w:r>
      <w:r w:rsidRPr="002408FE">
        <w:rPr>
          <w:color w:val="auto"/>
          <w:sz w:val="23"/>
          <w:szCs w:val="23"/>
        </w:rPr>
        <w:t>,</w:t>
      </w:r>
    </w:p>
    <w:p w14:paraId="24FE9919" w14:textId="77777777" w:rsidR="003712F2" w:rsidRDefault="003712F2" w:rsidP="003712F2">
      <w:pPr>
        <w:pStyle w:val="Default"/>
        <w:rPr>
          <w:color w:val="auto"/>
          <w:sz w:val="23"/>
          <w:szCs w:val="23"/>
        </w:rPr>
      </w:pPr>
      <w:r w:rsidRPr="002408FE">
        <w:rPr>
          <w:color w:val="auto"/>
          <w:sz w:val="23"/>
          <w:szCs w:val="23"/>
        </w:rPr>
        <w:t>Ivančice</w:t>
      </w:r>
      <w:r w:rsidR="00CF7755">
        <w:rPr>
          <w:color w:val="auto"/>
          <w:sz w:val="23"/>
          <w:szCs w:val="23"/>
        </w:rPr>
        <w:t xml:space="preserve">  (výpravčí žst. Moravské Bránice)</w:t>
      </w:r>
      <w:r w:rsidRPr="002408FE">
        <w:rPr>
          <w:color w:val="auto"/>
          <w:sz w:val="23"/>
          <w:szCs w:val="23"/>
        </w:rPr>
        <w:t xml:space="preserve">, </w:t>
      </w:r>
    </w:p>
    <w:p w14:paraId="56441D83" w14:textId="77777777" w:rsidR="00CF7755" w:rsidRPr="002408FE" w:rsidRDefault="00CF7755" w:rsidP="003712F2">
      <w:pPr>
        <w:pStyle w:val="Default"/>
        <w:rPr>
          <w:color w:val="auto"/>
          <w:sz w:val="23"/>
          <w:szCs w:val="23"/>
        </w:rPr>
      </w:pPr>
      <w:r>
        <w:rPr>
          <w:color w:val="auto"/>
          <w:sz w:val="23"/>
          <w:szCs w:val="23"/>
        </w:rPr>
        <w:t>Křenovice dol.n.  (výpravčí žst. Slavkov u Brna)</w:t>
      </w:r>
    </w:p>
    <w:p w14:paraId="0E2D04BB" w14:textId="77777777" w:rsidR="003712F2" w:rsidRPr="002408FE" w:rsidRDefault="003712F2" w:rsidP="003712F2">
      <w:pPr>
        <w:pStyle w:val="Default"/>
        <w:rPr>
          <w:color w:val="auto"/>
          <w:sz w:val="23"/>
          <w:szCs w:val="23"/>
        </w:rPr>
      </w:pPr>
      <w:r w:rsidRPr="002408FE">
        <w:rPr>
          <w:color w:val="auto"/>
          <w:sz w:val="23"/>
          <w:szCs w:val="23"/>
        </w:rPr>
        <w:t>Křižanovice</w:t>
      </w:r>
      <w:r w:rsidR="00CF7755">
        <w:rPr>
          <w:color w:val="auto"/>
          <w:sz w:val="23"/>
          <w:szCs w:val="23"/>
        </w:rPr>
        <w:t xml:space="preserve">  (výpravčí žst. Slavkov u Brna)</w:t>
      </w:r>
      <w:r w:rsidRPr="002408FE">
        <w:rPr>
          <w:color w:val="auto"/>
          <w:sz w:val="23"/>
          <w:szCs w:val="23"/>
        </w:rPr>
        <w:t xml:space="preserve">, </w:t>
      </w:r>
    </w:p>
    <w:p w14:paraId="701B411D" w14:textId="77777777" w:rsidR="003712F2" w:rsidRPr="002408FE" w:rsidRDefault="003712F2" w:rsidP="003712F2">
      <w:pPr>
        <w:pStyle w:val="Default"/>
        <w:rPr>
          <w:color w:val="auto"/>
          <w:sz w:val="23"/>
          <w:szCs w:val="23"/>
        </w:rPr>
      </w:pPr>
      <w:r w:rsidRPr="002408FE">
        <w:rPr>
          <w:color w:val="auto"/>
          <w:sz w:val="23"/>
          <w:szCs w:val="23"/>
        </w:rPr>
        <w:t>Kyjov zastávka</w:t>
      </w:r>
      <w:r w:rsidR="00CF7755">
        <w:rPr>
          <w:color w:val="auto"/>
          <w:sz w:val="23"/>
          <w:szCs w:val="23"/>
        </w:rPr>
        <w:t xml:space="preserve">  (výpravčí žst. Kyjov)</w:t>
      </w:r>
      <w:r w:rsidRPr="002408FE">
        <w:rPr>
          <w:color w:val="auto"/>
          <w:sz w:val="23"/>
          <w:szCs w:val="23"/>
        </w:rPr>
        <w:t xml:space="preserve">, </w:t>
      </w:r>
    </w:p>
    <w:p w14:paraId="609DE4CD" w14:textId="77777777" w:rsidR="003712F2" w:rsidRDefault="003712F2" w:rsidP="003712F2">
      <w:pPr>
        <w:pStyle w:val="Default"/>
        <w:rPr>
          <w:color w:val="auto"/>
          <w:sz w:val="23"/>
          <w:szCs w:val="23"/>
        </w:rPr>
      </w:pPr>
      <w:r w:rsidRPr="002408FE">
        <w:rPr>
          <w:color w:val="auto"/>
          <w:sz w:val="23"/>
          <w:szCs w:val="23"/>
        </w:rPr>
        <w:t>Marefy</w:t>
      </w:r>
      <w:r w:rsidR="00CF7755">
        <w:rPr>
          <w:color w:val="auto"/>
          <w:sz w:val="23"/>
          <w:szCs w:val="23"/>
        </w:rPr>
        <w:t xml:space="preserve">  (výpravčí žst. Bučovice)</w:t>
      </w:r>
      <w:r w:rsidRPr="002408FE">
        <w:rPr>
          <w:color w:val="auto"/>
          <w:sz w:val="23"/>
          <w:szCs w:val="23"/>
        </w:rPr>
        <w:t xml:space="preserve">, </w:t>
      </w:r>
    </w:p>
    <w:p w14:paraId="245F82A3" w14:textId="77777777" w:rsidR="00C7356B" w:rsidRPr="002408FE" w:rsidRDefault="00C7356B" w:rsidP="003712F2">
      <w:pPr>
        <w:pStyle w:val="Default"/>
        <w:rPr>
          <w:color w:val="auto"/>
          <w:sz w:val="23"/>
          <w:szCs w:val="23"/>
        </w:rPr>
      </w:pPr>
      <w:r>
        <w:rPr>
          <w:color w:val="auto"/>
          <w:sz w:val="23"/>
          <w:szCs w:val="23"/>
        </w:rPr>
        <w:t>Mikulov</w:t>
      </w:r>
      <w:r w:rsidR="00CF7755">
        <w:rPr>
          <w:color w:val="auto"/>
          <w:sz w:val="23"/>
          <w:szCs w:val="23"/>
        </w:rPr>
        <w:t xml:space="preserve">  (</w:t>
      </w:r>
      <w:r w:rsidR="007E69D1">
        <w:rPr>
          <w:color w:val="auto"/>
          <w:sz w:val="23"/>
          <w:szCs w:val="23"/>
        </w:rPr>
        <w:t xml:space="preserve">dispečer </w:t>
      </w:r>
      <w:r w:rsidR="00CF7755">
        <w:rPr>
          <w:color w:val="auto"/>
          <w:sz w:val="23"/>
          <w:szCs w:val="23"/>
        </w:rPr>
        <w:t>RDP Břeclav)</w:t>
      </w:r>
      <w:r>
        <w:rPr>
          <w:color w:val="auto"/>
          <w:sz w:val="23"/>
          <w:szCs w:val="23"/>
        </w:rPr>
        <w:t>,</w:t>
      </w:r>
    </w:p>
    <w:p w14:paraId="7F236BD8" w14:textId="77777777" w:rsidR="00060950" w:rsidRPr="002408FE" w:rsidRDefault="00060950" w:rsidP="003712F2">
      <w:pPr>
        <w:pStyle w:val="Default"/>
        <w:rPr>
          <w:color w:val="auto"/>
          <w:sz w:val="23"/>
          <w:szCs w:val="23"/>
        </w:rPr>
      </w:pPr>
      <w:r w:rsidRPr="002408FE">
        <w:rPr>
          <w:color w:val="auto"/>
          <w:sz w:val="23"/>
          <w:szCs w:val="23"/>
        </w:rPr>
        <w:t>Modřice</w:t>
      </w:r>
      <w:r w:rsidR="007E69D1">
        <w:rPr>
          <w:color w:val="auto"/>
          <w:sz w:val="23"/>
          <w:szCs w:val="23"/>
        </w:rPr>
        <w:t xml:space="preserve">  (řídící dispečer CDP Přerov)</w:t>
      </w:r>
      <w:r w:rsidRPr="002408FE">
        <w:rPr>
          <w:color w:val="auto"/>
          <w:sz w:val="23"/>
          <w:szCs w:val="23"/>
        </w:rPr>
        <w:t>,</w:t>
      </w:r>
    </w:p>
    <w:p w14:paraId="0CED4C5C" w14:textId="77777777" w:rsidR="003712F2" w:rsidRPr="002408FE" w:rsidRDefault="003712F2" w:rsidP="003712F2">
      <w:pPr>
        <w:pStyle w:val="Default"/>
        <w:rPr>
          <w:color w:val="auto"/>
          <w:sz w:val="23"/>
          <w:szCs w:val="23"/>
        </w:rPr>
      </w:pPr>
      <w:r w:rsidRPr="002408FE">
        <w:rPr>
          <w:color w:val="auto"/>
          <w:sz w:val="23"/>
          <w:szCs w:val="23"/>
        </w:rPr>
        <w:t>Moravská Nová Ves</w:t>
      </w:r>
      <w:r w:rsidR="007E69D1">
        <w:rPr>
          <w:color w:val="auto"/>
          <w:sz w:val="23"/>
          <w:szCs w:val="23"/>
        </w:rPr>
        <w:t xml:space="preserve">  (řídící dispečer CDP Přerov)</w:t>
      </w:r>
      <w:r w:rsidRPr="002408FE">
        <w:rPr>
          <w:color w:val="auto"/>
          <w:sz w:val="23"/>
          <w:szCs w:val="23"/>
        </w:rPr>
        <w:t xml:space="preserve">, </w:t>
      </w:r>
    </w:p>
    <w:p w14:paraId="069727E3" w14:textId="77777777" w:rsidR="003712F2" w:rsidRPr="002408FE" w:rsidRDefault="003712F2" w:rsidP="003712F2">
      <w:pPr>
        <w:pStyle w:val="Default"/>
        <w:rPr>
          <w:color w:val="auto"/>
          <w:sz w:val="23"/>
          <w:szCs w:val="23"/>
        </w:rPr>
      </w:pPr>
      <w:r w:rsidRPr="002408FE">
        <w:rPr>
          <w:color w:val="auto"/>
          <w:sz w:val="23"/>
          <w:szCs w:val="23"/>
        </w:rPr>
        <w:t>Moravský Krumlov</w:t>
      </w:r>
      <w:r w:rsidR="00CF7755">
        <w:rPr>
          <w:color w:val="auto"/>
          <w:sz w:val="23"/>
          <w:szCs w:val="23"/>
        </w:rPr>
        <w:t xml:space="preserve">  (výpravčí žst. Moravské Bránice)</w:t>
      </w:r>
      <w:r w:rsidRPr="002408FE">
        <w:rPr>
          <w:color w:val="auto"/>
          <w:sz w:val="23"/>
          <w:szCs w:val="23"/>
        </w:rPr>
        <w:t xml:space="preserve">, </w:t>
      </w:r>
    </w:p>
    <w:p w14:paraId="6FE1E75C" w14:textId="77777777" w:rsidR="003712F2" w:rsidRPr="002408FE" w:rsidRDefault="003712F2" w:rsidP="003712F2">
      <w:pPr>
        <w:pStyle w:val="Default"/>
        <w:rPr>
          <w:color w:val="auto"/>
          <w:sz w:val="23"/>
          <w:szCs w:val="23"/>
        </w:rPr>
      </w:pPr>
      <w:r w:rsidRPr="002408FE">
        <w:rPr>
          <w:color w:val="auto"/>
          <w:sz w:val="23"/>
          <w:szCs w:val="23"/>
        </w:rPr>
        <w:t>Moravský Písek</w:t>
      </w:r>
      <w:r w:rsidR="007E69D1">
        <w:rPr>
          <w:color w:val="auto"/>
          <w:sz w:val="23"/>
          <w:szCs w:val="23"/>
        </w:rPr>
        <w:t xml:space="preserve">  (řídící dispečer CDP Přerov)</w:t>
      </w:r>
      <w:r w:rsidRPr="002408FE">
        <w:rPr>
          <w:color w:val="auto"/>
          <w:sz w:val="23"/>
          <w:szCs w:val="23"/>
        </w:rPr>
        <w:t xml:space="preserve">, </w:t>
      </w:r>
    </w:p>
    <w:p w14:paraId="4875A198" w14:textId="77777777" w:rsidR="003712F2" w:rsidRPr="002408FE" w:rsidRDefault="003712F2" w:rsidP="003712F2">
      <w:pPr>
        <w:pStyle w:val="Default"/>
        <w:rPr>
          <w:color w:val="auto"/>
          <w:sz w:val="23"/>
          <w:szCs w:val="23"/>
        </w:rPr>
      </w:pPr>
      <w:r w:rsidRPr="002408FE">
        <w:rPr>
          <w:color w:val="auto"/>
          <w:sz w:val="23"/>
          <w:szCs w:val="23"/>
        </w:rPr>
        <w:t>Níhov</w:t>
      </w:r>
      <w:r w:rsidR="00FE61DA">
        <w:rPr>
          <w:color w:val="auto"/>
          <w:sz w:val="23"/>
          <w:szCs w:val="23"/>
        </w:rPr>
        <w:t xml:space="preserve">  (výpravčí žst. Řikonín)</w:t>
      </w:r>
      <w:r w:rsidRPr="002408FE">
        <w:rPr>
          <w:color w:val="auto"/>
          <w:sz w:val="23"/>
          <w:szCs w:val="23"/>
        </w:rPr>
        <w:t xml:space="preserve">, </w:t>
      </w:r>
    </w:p>
    <w:p w14:paraId="63C510B8" w14:textId="77777777" w:rsidR="00060950" w:rsidRPr="002408FE" w:rsidRDefault="00060950" w:rsidP="003712F2">
      <w:pPr>
        <w:pStyle w:val="Default"/>
        <w:rPr>
          <w:color w:val="auto"/>
          <w:sz w:val="23"/>
          <w:szCs w:val="23"/>
        </w:rPr>
      </w:pPr>
      <w:r w:rsidRPr="002408FE">
        <w:rPr>
          <w:color w:val="auto"/>
          <w:sz w:val="23"/>
          <w:szCs w:val="23"/>
        </w:rPr>
        <w:t>Podivín</w:t>
      </w:r>
      <w:r w:rsidR="007E69D1">
        <w:rPr>
          <w:color w:val="auto"/>
          <w:sz w:val="23"/>
          <w:szCs w:val="23"/>
        </w:rPr>
        <w:t xml:space="preserve">  (řídící dispečer CDP Přerov)</w:t>
      </w:r>
      <w:r w:rsidRPr="002408FE">
        <w:rPr>
          <w:color w:val="auto"/>
          <w:sz w:val="23"/>
          <w:szCs w:val="23"/>
        </w:rPr>
        <w:t>,</w:t>
      </w:r>
    </w:p>
    <w:p w14:paraId="1A1F4E25" w14:textId="77777777" w:rsidR="003712F2" w:rsidRPr="002408FE" w:rsidRDefault="003712F2" w:rsidP="003712F2">
      <w:pPr>
        <w:pStyle w:val="Default"/>
        <w:rPr>
          <w:color w:val="auto"/>
          <w:sz w:val="23"/>
          <w:szCs w:val="23"/>
        </w:rPr>
      </w:pPr>
      <w:r w:rsidRPr="002408FE">
        <w:rPr>
          <w:color w:val="auto"/>
          <w:sz w:val="23"/>
          <w:szCs w:val="23"/>
        </w:rPr>
        <w:t>Ponětovice</w:t>
      </w:r>
      <w:r w:rsidR="00CF7755">
        <w:rPr>
          <w:color w:val="auto"/>
          <w:sz w:val="23"/>
          <w:szCs w:val="23"/>
        </w:rPr>
        <w:t xml:space="preserve">  (výpravčí žst. Šlapanice)</w:t>
      </w:r>
      <w:r w:rsidRPr="002408FE">
        <w:rPr>
          <w:color w:val="auto"/>
          <w:sz w:val="23"/>
          <w:szCs w:val="23"/>
        </w:rPr>
        <w:t xml:space="preserve">, </w:t>
      </w:r>
    </w:p>
    <w:p w14:paraId="3E05991D" w14:textId="77777777" w:rsidR="003712F2" w:rsidRDefault="003712F2" w:rsidP="003712F2">
      <w:pPr>
        <w:pStyle w:val="Default"/>
        <w:rPr>
          <w:color w:val="auto"/>
          <w:sz w:val="23"/>
          <w:szCs w:val="23"/>
        </w:rPr>
      </w:pPr>
      <w:r w:rsidRPr="002408FE">
        <w:rPr>
          <w:color w:val="auto"/>
          <w:sz w:val="23"/>
          <w:szCs w:val="23"/>
        </w:rPr>
        <w:t>Rajhrad</w:t>
      </w:r>
      <w:r w:rsidR="007E69D1">
        <w:rPr>
          <w:color w:val="auto"/>
          <w:sz w:val="23"/>
          <w:szCs w:val="23"/>
        </w:rPr>
        <w:t xml:space="preserve">  (řídící dispečer CDP Přerov)</w:t>
      </w:r>
      <w:r w:rsidRPr="002408FE">
        <w:rPr>
          <w:color w:val="auto"/>
          <w:sz w:val="23"/>
          <w:szCs w:val="23"/>
        </w:rPr>
        <w:t xml:space="preserve">, </w:t>
      </w:r>
    </w:p>
    <w:p w14:paraId="77CFC5CC" w14:textId="77777777" w:rsidR="00CF7755" w:rsidRPr="002408FE" w:rsidRDefault="00CF7755" w:rsidP="003712F2">
      <w:pPr>
        <w:pStyle w:val="Default"/>
        <w:rPr>
          <w:color w:val="auto"/>
          <w:sz w:val="23"/>
          <w:szCs w:val="23"/>
        </w:rPr>
      </w:pPr>
      <w:r>
        <w:rPr>
          <w:color w:val="auto"/>
          <w:sz w:val="23"/>
          <w:szCs w:val="23"/>
        </w:rPr>
        <w:t>Střelice od GVD 24/25  (</w:t>
      </w:r>
      <w:r w:rsidR="007E69D1">
        <w:rPr>
          <w:color w:val="auto"/>
          <w:sz w:val="23"/>
          <w:szCs w:val="23"/>
        </w:rPr>
        <w:t xml:space="preserve">dispečer </w:t>
      </w:r>
      <w:r>
        <w:rPr>
          <w:color w:val="auto"/>
          <w:sz w:val="23"/>
          <w:szCs w:val="23"/>
        </w:rPr>
        <w:t>RDP Brno)</w:t>
      </w:r>
    </w:p>
    <w:p w14:paraId="78E42242" w14:textId="77777777" w:rsidR="003712F2" w:rsidRDefault="003712F2" w:rsidP="003712F2">
      <w:pPr>
        <w:pStyle w:val="Default"/>
        <w:rPr>
          <w:sz w:val="23"/>
          <w:szCs w:val="23"/>
        </w:rPr>
      </w:pPr>
      <w:r w:rsidRPr="0017113F">
        <w:rPr>
          <w:sz w:val="23"/>
          <w:szCs w:val="23"/>
        </w:rPr>
        <w:t>Střelice dolní</w:t>
      </w:r>
      <w:r w:rsidR="00CF7755">
        <w:rPr>
          <w:sz w:val="23"/>
          <w:szCs w:val="23"/>
        </w:rPr>
        <w:t xml:space="preserve">  </w:t>
      </w:r>
      <w:r w:rsidR="00CF7755">
        <w:rPr>
          <w:color w:val="auto"/>
          <w:sz w:val="23"/>
          <w:szCs w:val="23"/>
        </w:rPr>
        <w:t xml:space="preserve">(výpravčí žst. Střelice, od GVD 24/25 </w:t>
      </w:r>
      <w:r w:rsidR="007E69D1">
        <w:rPr>
          <w:color w:val="auto"/>
          <w:sz w:val="23"/>
          <w:szCs w:val="23"/>
        </w:rPr>
        <w:t xml:space="preserve">dispečer </w:t>
      </w:r>
      <w:r w:rsidR="00CF7755">
        <w:rPr>
          <w:color w:val="auto"/>
          <w:sz w:val="23"/>
          <w:szCs w:val="23"/>
        </w:rPr>
        <w:t>RDP Brno)</w:t>
      </w:r>
      <w:r w:rsidRPr="0017113F">
        <w:rPr>
          <w:sz w:val="23"/>
          <w:szCs w:val="23"/>
        </w:rPr>
        <w:t xml:space="preserve">, </w:t>
      </w:r>
    </w:p>
    <w:p w14:paraId="6303479E" w14:textId="77777777" w:rsidR="00060950" w:rsidRPr="002408FE" w:rsidRDefault="00060950" w:rsidP="003712F2">
      <w:pPr>
        <w:pStyle w:val="Default"/>
        <w:rPr>
          <w:color w:val="auto"/>
          <w:sz w:val="23"/>
          <w:szCs w:val="23"/>
        </w:rPr>
      </w:pPr>
      <w:r w:rsidRPr="002408FE">
        <w:rPr>
          <w:color w:val="auto"/>
          <w:sz w:val="23"/>
          <w:szCs w:val="23"/>
        </w:rPr>
        <w:t>Šakvice</w:t>
      </w:r>
      <w:r w:rsidR="007E69D1">
        <w:rPr>
          <w:color w:val="auto"/>
          <w:sz w:val="23"/>
          <w:szCs w:val="23"/>
        </w:rPr>
        <w:t xml:space="preserve">  (řídící dispečer CDP Přerov)</w:t>
      </w:r>
      <w:r w:rsidRPr="002408FE">
        <w:rPr>
          <w:color w:val="auto"/>
          <w:sz w:val="23"/>
          <w:szCs w:val="23"/>
        </w:rPr>
        <w:t>,</w:t>
      </w:r>
    </w:p>
    <w:p w14:paraId="0FDF6C2A" w14:textId="77777777" w:rsidR="003712F2" w:rsidRPr="002408FE" w:rsidRDefault="003712F2" w:rsidP="003712F2">
      <w:pPr>
        <w:pStyle w:val="Default"/>
        <w:rPr>
          <w:color w:val="auto"/>
          <w:sz w:val="23"/>
          <w:szCs w:val="23"/>
        </w:rPr>
      </w:pPr>
      <w:r w:rsidRPr="002408FE">
        <w:rPr>
          <w:color w:val="auto"/>
          <w:sz w:val="23"/>
          <w:szCs w:val="23"/>
        </w:rPr>
        <w:t>Tetčice</w:t>
      </w:r>
      <w:r w:rsidR="00FE61DA">
        <w:rPr>
          <w:color w:val="auto"/>
          <w:sz w:val="23"/>
          <w:szCs w:val="23"/>
        </w:rPr>
        <w:t xml:space="preserve">  (výpravčí žst. Zastávka</w:t>
      </w:r>
      <w:r w:rsidR="00CF7755">
        <w:rPr>
          <w:color w:val="auto"/>
          <w:sz w:val="23"/>
          <w:szCs w:val="23"/>
        </w:rPr>
        <w:t xml:space="preserve"> u Brna</w:t>
      </w:r>
      <w:r w:rsidR="00FE61DA">
        <w:rPr>
          <w:color w:val="auto"/>
          <w:sz w:val="23"/>
          <w:szCs w:val="23"/>
        </w:rPr>
        <w:t xml:space="preserve">, </w:t>
      </w:r>
      <w:r w:rsidR="00CF7755">
        <w:rPr>
          <w:color w:val="auto"/>
          <w:sz w:val="23"/>
          <w:szCs w:val="23"/>
        </w:rPr>
        <w:t xml:space="preserve">od GVD 24/25 </w:t>
      </w:r>
      <w:r w:rsidR="007E69D1">
        <w:rPr>
          <w:color w:val="auto"/>
          <w:sz w:val="23"/>
          <w:szCs w:val="23"/>
        </w:rPr>
        <w:t xml:space="preserve">dispečer </w:t>
      </w:r>
      <w:r w:rsidR="00CF7755">
        <w:rPr>
          <w:color w:val="auto"/>
          <w:sz w:val="23"/>
          <w:szCs w:val="23"/>
        </w:rPr>
        <w:t>RDP Brno</w:t>
      </w:r>
      <w:r w:rsidR="00FE61DA">
        <w:rPr>
          <w:color w:val="auto"/>
          <w:sz w:val="23"/>
          <w:szCs w:val="23"/>
        </w:rPr>
        <w:t>)</w:t>
      </w:r>
      <w:r w:rsidRPr="002408FE">
        <w:rPr>
          <w:color w:val="auto"/>
          <w:sz w:val="23"/>
          <w:szCs w:val="23"/>
        </w:rPr>
        <w:t xml:space="preserve">, </w:t>
      </w:r>
    </w:p>
    <w:p w14:paraId="09455317" w14:textId="77777777" w:rsidR="003712F2" w:rsidRPr="002408FE" w:rsidRDefault="003712F2" w:rsidP="003712F2">
      <w:pPr>
        <w:pStyle w:val="Default"/>
        <w:rPr>
          <w:color w:val="auto"/>
          <w:sz w:val="23"/>
          <w:szCs w:val="23"/>
        </w:rPr>
      </w:pPr>
      <w:r w:rsidRPr="002408FE">
        <w:rPr>
          <w:color w:val="auto"/>
          <w:sz w:val="23"/>
          <w:szCs w:val="23"/>
        </w:rPr>
        <w:t>Valtice město</w:t>
      </w:r>
      <w:r w:rsidR="00CF7755">
        <w:rPr>
          <w:color w:val="auto"/>
          <w:sz w:val="23"/>
          <w:szCs w:val="23"/>
        </w:rPr>
        <w:t xml:space="preserve">  (</w:t>
      </w:r>
      <w:r w:rsidR="007E69D1">
        <w:rPr>
          <w:color w:val="auto"/>
          <w:sz w:val="23"/>
          <w:szCs w:val="23"/>
        </w:rPr>
        <w:t xml:space="preserve">dispečer </w:t>
      </w:r>
      <w:r w:rsidR="00CF7755">
        <w:rPr>
          <w:color w:val="auto"/>
          <w:sz w:val="23"/>
          <w:szCs w:val="23"/>
        </w:rPr>
        <w:t>RDP Břeclav)</w:t>
      </w:r>
      <w:r w:rsidRPr="002408FE">
        <w:rPr>
          <w:color w:val="auto"/>
          <w:sz w:val="23"/>
          <w:szCs w:val="23"/>
        </w:rPr>
        <w:t xml:space="preserve">, </w:t>
      </w:r>
    </w:p>
    <w:p w14:paraId="439145F0" w14:textId="77777777" w:rsidR="00060950" w:rsidRPr="002408FE" w:rsidRDefault="00060950" w:rsidP="003712F2">
      <w:pPr>
        <w:pStyle w:val="Default"/>
        <w:rPr>
          <w:color w:val="auto"/>
          <w:sz w:val="23"/>
          <w:szCs w:val="23"/>
        </w:rPr>
      </w:pPr>
      <w:r w:rsidRPr="002408FE">
        <w:rPr>
          <w:color w:val="auto"/>
          <w:sz w:val="23"/>
          <w:szCs w:val="23"/>
        </w:rPr>
        <w:t>Vranovice</w:t>
      </w:r>
      <w:r w:rsidR="007E69D1">
        <w:rPr>
          <w:color w:val="auto"/>
          <w:sz w:val="23"/>
          <w:szCs w:val="23"/>
        </w:rPr>
        <w:t xml:space="preserve">  (řídící dispečer CDP Přerov)</w:t>
      </w:r>
      <w:r w:rsidRPr="002408FE">
        <w:rPr>
          <w:color w:val="auto"/>
          <w:sz w:val="23"/>
          <w:szCs w:val="23"/>
        </w:rPr>
        <w:t>,</w:t>
      </w:r>
    </w:p>
    <w:p w14:paraId="3734E4F3" w14:textId="77777777" w:rsidR="00060950" w:rsidRDefault="00060950" w:rsidP="003712F2">
      <w:pPr>
        <w:pStyle w:val="Default"/>
        <w:rPr>
          <w:color w:val="auto"/>
          <w:sz w:val="23"/>
          <w:szCs w:val="23"/>
        </w:rPr>
      </w:pPr>
      <w:r w:rsidRPr="002408FE">
        <w:rPr>
          <w:color w:val="auto"/>
          <w:sz w:val="23"/>
          <w:szCs w:val="23"/>
        </w:rPr>
        <w:t>Zaječí</w:t>
      </w:r>
      <w:r w:rsidR="007E69D1">
        <w:rPr>
          <w:color w:val="auto"/>
          <w:sz w:val="23"/>
          <w:szCs w:val="23"/>
        </w:rPr>
        <w:t xml:space="preserve"> (řídící dispečer CDP Přerov)</w:t>
      </w:r>
      <w:r w:rsidRPr="002408FE">
        <w:rPr>
          <w:color w:val="auto"/>
          <w:sz w:val="23"/>
          <w:szCs w:val="23"/>
        </w:rPr>
        <w:t>,</w:t>
      </w:r>
    </w:p>
    <w:p w14:paraId="0340132D" w14:textId="77777777" w:rsidR="00CF7755" w:rsidRPr="002408FE" w:rsidRDefault="00CF7755" w:rsidP="003712F2">
      <w:pPr>
        <w:pStyle w:val="Default"/>
        <w:rPr>
          <w:color w:val="auto"/>
          <w:sz w:val="23"/>
          <w:szCs w:val="23"/>
        </w:rPr>
      </w:pPr>
      <w:r>
        <w:rPr>
          <w:color w:val="auto"/>
          <w:sz w:val="23"/>
          <w:szCs w:val="23"/>
        </w:rPr>
        <w:t>Zastávka u Brna od GVD 24/25  (</w:t>
      </w:r>
      <w:r w:rsidR="007E69D1">
        <w:rPr>
          <w:color w:val="auto"/>
          <w:sz w:val="23"/>
          <w:szCs w:val="23"/>
        </w:rPr>
        <w:t xml:space="preserve">dispečer </w:t>
      </w:r>
      <w:r>
        <w:rPr>
          <w:color w:val="auto"/>
          <w:sz w:val="23"/>
          <w:szCs w:val="23"/>
        </w:rPr>
        <w:t>RDP Brno)</w:t>
      </w:r>
    </w:p>
    <w:p w14:paraId="4C2C511B" w14:textId="77777777" w:rsidR="00D26700" w:rsidRDefault="003712F2" w:rsidP="003712F2">
      <w:pPr>
        <w:pStyle w:val="Default"/>
        <w:rPr>
          <w:color w:val="auto"/>
          <w:sz w:val="23"/>
          <w:szCs w:val="23"/>
        </w:rPr>
      </w:pPr>
      <w:r w:rsidRPr="002408FE">
        <w:rPr>
          <w:color w:val="auto"/>
          <w:sz w:val="23"/>
          <w:szCs w:val="23"/>
        </w:rPr>
        <w:t>Žabčice</w:t>
      </w:r>
      <w:r w:rsidR="007E69D1">
        <w:rPr>
          <w:color w:val="auto"/>
          <w:sz w:val="23"/>
          <w:szCs w:val="23"/>
        </w:rPr>
        <w:t xml:space="preserve">  (řídící dispečer CDP Přerov)</w:t>
      </w:r>
      <w:r w:rsidR="00D26700">
        <w:rPr>
          <w:color w:val="auto"/>
          <w:sz w:val="23"/>
          <w:szCs w:val="23"/>
        </w:rPr>
        <w:t>,</w:t>
      </w:r>
    </w:p>
    <w:p w14:paraId="5B3055A5" w14:textId="77777777" w:rsidR="00887901" w:rsidRDefault="00D26700" w:rsidP="003712F2">
      <w:pPr>
        <w:pStyle w:val="Default"/>
        <w:rPr>
          <w:color w:val="auto"/>
          <w:sz w:val="23"/>
          <w:szCs w:val="23"/>
        </w:rPr>
      </w:pPr>
      <w:r w:rsidRPr="00887901">
        <w:rPr>
          <w:color w:val="auto"/>
          <w:sz w:val="23"/>
          <w:szCs w:val="23"/>
        </w:rPr>
        <w:t>Židlochovice</w:t>
      </w:r>
      <w:r w:rsidR="007E69D1">
        <w:rPr>
          <w:color w:val="auto"/>
          <w:sz w:val="23"/>
          <w:szCs w:val="23"/>
        </w:rPr>
        <w:t xml:space="preserve">  (řídící dispečer CDP Přerov)</w:t>
      </w:r>
      <w:r w:rsidR="003712F2" w:rsidRPr="00887901">
        <w:rPr>
          <w:color w:val="auto"/>
          <w:sz w:val="23"/>
          <w:szCs w:val="23"/>
        </w:rPr>
        <w:t xml:space="preserve"> </w:t>
      </w:r>
    </w:p>
    <w:p w14:paraId="68528DCE" w14:textId="77777777" w:rsidR="00060950" w:rsidRDefault="00060950" w:rsidP="003712F2">
      <w:pPr>
        <w:pStyle w:val="Default"/>
        <w:rPr>
          <w:b/>
          <w:bCs/>
          <w:sz w:val="23"/>
          <w:szCs w:val="23"/>
        </w:rPr>
      </w:pPr>
    </w:p>
    <w:p w14:paraId="42170322" w14:textId="77777777" w:rsidR="003712F2" w:rsidRPr="0017113F" w:rsidRDefault="003712F2" w:rsidP="003712F2">
      <w:pPr>
        <w:pStyle w:val="Default"/>
        <w:rPr>
          <w:sz w:val="23"/>
          <w:szCs w:val="23"/>
        </w:rPr>
      </w:pPr>
      <w:r w:rsidRPr="0017113F">
        <w:rPr>
          <w:sz w:val="23"/>
          <w:szCs w:val="23"/>
        </w:rPr>
        <w:t xml:space="preserve">Při zpoždění přípojného autobusu k návaznému vlaku, přičemž situace se vyvíjí tak, že návazný vlak bude v přestupním bodu vyčkávat příjezdu zpožděného autobusu, nařídí příslušný výpravčí strojvedoucímu vyčkat s odjezdem vlaku na příjezd autobusu. Výpravčí stanoví nový čas odjezdu vlaku v závislosti na požadavku uvedeném ve zprávě o čekání vlaku nebo pokynu telefonickém. </w:t>
      </w:r>
    </w:p>
    <w:p w14:paraId="07E00D64" w14:textId="77777777" w:rsidR="003712F2" w:rsidRPr="0017113F" w:rsidRDefault="003712F2" w:rsidP="003712F2">
      <w:pPr>
        <w:pStyle w:val="Default"/>
        <w:rPr>
          <w:sz w:val="23"/>
          <w:szCs w:val="23"/>
        </w:rPr>
      </w:pPr>
      <w:r w:rsidRPr="0017113F">
        <w:rPr>
          <w:sz w:val="23"/>
          <w:szCs w:val="23"/>
        </w:rPr>
        <w:t xml:space="preserve">Strojvedoucí informuje výpravčího o okamžiku zastavení vlaku v příslušném přestupním bodě (příp. informuje, že vlak již v tomto přestupním bodě stojí). Strojvedoucí dle možností zpraví obsluhu vlaku (obsluha vlaku na těchto zastávkách musí předpokládat dávání pokynů strojvedoucím) o důvodu a délce pobytu vlaku v přestupním bodě. </w:t>
      </w:r>
    </w:p>
    <w:p w14:paraId="396E673B" w14:textId="77777777" w:rsidR="003712F2" w:rsidRPr="006542BB" w:rsidRDefault="003712F2" w:rsidP="003712F2">
      <w:pPr>
        <w:pStyle w:val="Default"/>
        <w:rPr>
          <w:sz w:val="23"/>
          <w:szCs w:val="23"/>
        </w:rPr>
      </w:pPr>
      <w:r w:rsidRPr="0017113F">
        <w:rPr>
          <w:sz w:val="23"/>
          <w:szCs w:val="23"/>
        </w:rPr>
        <w:t xml:space="preserve">Doprovod vlaku očekává příjezd zpožděného autobusu. Po příjezdu autobusu a ukončení přestupu cestujících proběhne výprava </w:t>
      </w:r>
      <w:r w:rsidRPr="00887901">
        <w:rPr>
          <w:sz w:val="23"/>
          <w:szCs w:val="23"/>
        </w:rPr>
        <w:t xml:space="preserve">vlaku dle předpisů </w:t>
      </w:r>
      <w:r w:rsidR="00C7356B" w:rsidRPr="002D6823">
        <w:rPr>
          <w:color w:val="auto"/>
          <w:sz w:val="23"/>
          <w:szCs w:val="23"/>
        </w:rPr>
        <w:t xml:space="preserve">žel. </w:t>
      </w:r>
      <w:r w:rsidR="003F39E3" w:rsidRPr="006542BB">
        <w:rPr>
          <w:color w:val="auto"/>
          <w:sz w:val="23"/>
          <w:szCs w:val="23"/>
        </w:rPr>
        <w:t xml:space="preserve">dopravce </w:t>
      </w:r>
      <w:r w:rsidRPr="006542BB">
        <w:rPr>
          <w:sz w:val="23"/>
          <w:szCs w:val="23"/>
        </w:rPr>
        <w:t xml:space="preserve">a SŽ. </w:t>
      </w:r>
    </w:p>
    <w:p w14:paraId="5B7B1B39" w14:textId="77777777" w:rsidR="003712F2" w:rsidRDefault="003712F2" w:rsidP="003712F2">
      <w:pPr>
        <w:rPr>
          <w:sz w:val="23"/>
          <w:szCs w:val="23"/>
        </w:rPr>
      </w:pPr>
      <w:r w:rsidRPr="00ED7DB1">
        <w:rPr>
          <w:sz w:val="23"/>
          <w:szCs w:val="23"/>
        </w:rPr>
        <w:t>Nepřijede-li autobus v době prodlouženého pobytu do přestupního bodu dle pokynů výpravčího nebo není-li možné ze stanoviště doprovodu vlaku zjistit</w:t>
      </w:r>
      <w:r w:rsidRPr="004B1DDC">
        <w:rPr>
          <w:sz w:val="23"/>
          <w:szCs w:val="23"/>
        </w:rPr>
        <w:t xml:space="preserve"> příjezd autobusu,</w:t>
      </w:r>
      <w:r w:rsidR="00F97C9D">
        <w:rPr>
          <w:sz w:val="23"/>
          <w:szCs w:val="23"/>
        </w:rPr>
        <w:t xml:space="preserve"> proběhne </w:t>
      </w:r>
      <w:r w:rsidRPr="004B1DDC">
        <w:rPr>
          <w:sz w:val="23"/>
          <w:szCs w:val="23"/>
        </w:rPr>
        <w:t>v době stanovené výpravčí</w:t>
      </w:r>
      <w:r w:rsidRPr="00A40F15">
        <w:rPr>
          <w:sz w:val="23"/>
          <w:szCs w:val="23"/>
        </w:rPr>
        <w:t>m výprava vlaku dle předpisů</w:t>
      </w:r>
      <w:r w:rsidR="00C7356B" w:rsidRPr="00A40F15">
        <w:rPr>
          <w:sz w:val="23"/>
          <w:szCs w:val="23"/>
        </w:rPr>
        <w:t xml:space="preserve"> žel.</w:t>
      </w:r>
      <w:r w:rsidR="003F39E3" w:rsidRPr="003004F9">
        <w:rPr>
          <w:sz w:val="23"/>
          <w:szCs w:val="23"/>
        </w:rPr>
        <w:t xml:space="preserve"> </w:t>
      </w:r>
      <w:r w:rsidR="003F39E3" w:rsidRPr="00887901">
        <w:rPr>
          <w:sz w:val="23"/>
          <w:szCs w:val="23"/>
        </w:rPr>
        <w:t>dopravce</w:t>
      </w:r>
      <w:r w:rsidR="003F39E3" w:rsidRPr="006542BB">
        <w:rPr>
          <w:sz w:val="23"/>
          <w:szCs w:val="23"/>
        </w:rPr>
        <w:t xml:space="preserve"> </w:t>
      </w:r>
      <w:r w:rsidRPr="006542BB">
        <w:rPr>
          <w:sz w:val="23"/>
          <w:szCs w:val="23"/>
        </w:rPr>
        <w:t>a SŽ. Strojvedoucí o této situaci podá informaci výpravčímu.</w:t>
      </w:r>
    </w:p>
    <w:p w14:paraId="1CD03CEA" w14:textId="77777777" w:rsidR="00587150" w:rsidRPr="00BE6CA8" w:rsidRDefault="00060950" w:rsidP="00587150">
      <w:pPr>
        <w:pStyle w:val="Default"/>
        <w:rPr>
          <w:color w:val="auto"/>
          <w:sz w:val="23"/>
          <w:szCs w:val="23"/>
        </w:rPr>
      </w:pPr>
      <w:r w:rsidRPr="00BE6CA8">
        <w:rPr>
          <w:b/>
          <w:bCs/>
          <w:color w:val="auto"/>
          <w:sz w:val="23"/>
          <w:szCs w:val="23"/>
        </w:rPr>
        <w:t>Vysvětliv</w:t>
      </w:r>
      <w:r w:rsidR="00587150" w:rsidRPr="00BE6CA8">
        <w:rPr>
          <w:b/>
          <w:bCs/>
          <w:color w:val="auto"/>
          <w:sz w:val="23"/>
          <w:szCs w:val="23"/>
        </w:rPr>
        <w:t xml:space="preserve">ky: </w:t>
      </w:r>
    </w:p>
    <w:p w14:paraId="7BBDA35D" w14:textId="77777777" w:rsidR="00587150" w:rsidRPr="0017113F" w:rsidRDefault="00587150" w:rsidP="00587150">
      <w:pPr>
        <w:pStyle w:val="Default"/>
        <w:rPr>
          <w:sz w:val="23"/>
          <w:szCs w:val="23"/>
        </w:rPr>
      </w:pPr>
      <w:r w:rsidRPr="0017113F">
        <w:rPr>
          <w:sz w:val="23"/>
          <w:szCs w:val="23"/>
        </w:rPr>
        <w:t>PA-ŘP ........ informace podává výpravčí nebo CDP Přerov na CED prostřednictvím Provozní apli</w:t>
      </w:r>
      <w:r w:rsidR="00060950">
        <w:rPr>
          <w:sz w:val="23"/>
          <w:szCs w:val="23"/>
        </w:rPr>
        <w:t>kace řízení provozu</w:t>
      </w:r>
    </w:p>
    <w:p w14:paraId="35311621" w14:textId="77777777" w:rsidR="00587150" w:rsidRPr="0017113F" w:rsidRDefault="00587150" w:rsidP="00587150">
      <w:pPr>
        <w:pStyle w:val="Default"/>
        <w:rPr>
          <w:sz w:val="23"/>
          <w:szCs w:val="23"/>
        </w:rPr>
      </w:pPr>
      <w:r w:rsidRPr="0017113F">
        <w:rPr>
          <w:sz w:val="23"/>
          <w:szCs w:val="23"/>
        </w:rPr>
        <w:t>TXT ............ výpravčí obdrží požadavek CED na pozdržení výpravy vlaku prostřednictvím zprávy o čekání vlaku do Provozní apli</w:t>
      </w:r>
      <w:r w:rsidR="00701D75">
        <w:rPr>
          <w:sz w:val="23"/>
          <w:szCs w:val="23"/>
        </w:rPr>
        <w:t>kace řízení provozu</w:t>
      </w:r>
    </w:p>
    <w:p w14:paraId="372AC6D5" w14:textId="77777777" w:rsidR="00587150" w:rsidRDefault="00587150" w:rsidP="00587150">
      <w:pPr>
        <w:pStyle w:val="Default"/>
        <w:rPr>
          <w:sz w:val="23"/>
          <w:szCs w:val="23"/>
        </w:rPr>
      </w:pPr>
      <w:r w:rsidRPr="0017113F">
        <w:rPr>
          <w:sz w:val="23"/>
          <w:szCs w:val="23"/>
        </w:rPr>
        <w:t>TLF ............. výpravčí obdrží požadavek DPMB na pozdržení výpravy</w:t>
      </w:r>
      <w:r w:rsidR="00701D75">
        <w:rPr>
          <w:sz w:val="23"/>
          <w:szCs w:val="23"/>
        </w:rPr>
        <w:t xml:space="preserve"> vlaku telefonicky</w:t>
      </w:r>
    </w:p>
    <w:p w14:paraId="7F1AA0DB" w14:textId="77777777" w:rsidR="00701D75" w:rsidRDefault="00701D75" w:rsidP="00587150">
      <w:pPr>
        <w:pStyle w:val="Default"/>
        <w:rPr>
          <w:sz w:val="23"/>
          <w:szCs w:val="23"/>
        </w:rPr>
      </w:pPr>
    </w:p>
    <w:p w14:paraId="3B99FCB3" w14:textId="77777777" w:rsidR="008164B3" w:rsidRDefault="008164B3" w:rsidP="00587150">
      <w:pPr>
        <w:pStyle w:val="Default"/>
        <w:rPr>
          <w:sz w:val="23"/>
          <w:szCs w:val="23"/>
        </w:rPr>
      </w:pPr>
    </w:p>
    <w:p w14:paraId="1D8044B5" w14:textId="77777777" w:rsidR="0037278F" w:rsidRPr="005952F8" w:rsidRDefault="0037278F" w:rsidP="005952F8">
      <w:pPr>
        <w:pageBreakBefore/>
        <w:rPr>
          <w:b/>
          <w:sz w:val="32"/>
          <w:szCs w:val="32"/>
        </w:rPr>
      </w:pPr>
      <w:r w:rsidRPr="005952F8">
        <w:rPr>
          <w:b/>
          <w:sz w:val="32"/>
          <w:szCs w:val="32"/>
        </w:rPr>
        <w:t>VÝLUKOVÁ ČINNOST A MIMOŘÁDNOSTI V DOPRAVĚ</w:t>
      </w:r>
    </w:p>
    <w:p w14:paraId="5CD899E3" w14:textId="77777777" w:rsidR="0037278F" w:rsidRPr="002336B3" w:rsidRDefault="0037278F" w:rsidP="000241B7">
      <w:pPr>
        <w:rPr>
          <w:b/>
          <w:sz w:val="28"/>
          <w:szCs w:val="28"/>
        </w:rPr>
      </w:pPr>
      <w:r w:rsidRPr="002336B3">
        <w:rPr>
          <w:b/>
          <w:sz w:val="28"/>
          <w:szCs w:val="28"/>
        </w:rPr>
        <w:t>Plánované výluky a mimořádnosti v dopravě</w:t>
      </w:r>
    </w:p>
    <w:p w14:paraId="7C9473E6" w14:textId="77777777" w:rsidR="0037278F" w:rsidRPr="002336B3" w:rsidRDefault="0037278F" w:rsidP="0037278F">
      <w:pPr>
        <w:spacing w:after="0"/>
        <w:rPr>
          <w:szCs w:val="22"/>
        </w:rPr>
      </w:pPr>
      <w:r w:rsidRPr="002336B3">
        <w:rPr>
          <w:szCs w:val="22"/>
        </w:rPr>
        <w:t>Pro plánované výluky příp. mimořádnosti v dopravě rozesílá KORDIS JMK tzv. výlukový pokyn k plánované výluce či mimořádnosti kde jsou specifikovány opatření způsobená touto výlukou jako např. změna čekacích dob, úprava trasy, úprava jízdního řádu. Dále je zde např. specifikována povinnost zveřejnit výlukový leták, který je přílohou výlukového pokynu, či povinnost provozních zaměstnanců jednoho dopravce předat informace provozním zaměstnancům druhého dopravce.</w:t>
      </w:r>
    </w:p>
    <w:p w14:paraId="662F47F9" w14:textId="77777777" w:rsidR="00230656" w:rsidRPr="00C0162E" w:rsidRDefault="00C0162E" w:rsidP="00230656">
      <w:pPr>
        <w:spacing w:after="0"/>
        <w:rPr>
          <w:rFonts w:cs="Arial"/>
          <w:b/>
          <w:sz w:val="28"/>
          <w:szCs w:val="28"/>
        </w:rPr>
      </w:pPr>
      <w:r w:rsidRPr="00C0162E">
        <w:rPr>
          <w:rFonts w:cs="Arial"/>
          <w:b/>
          <w:sz w:val="28"/>
          <w:szCs w:val="28"/>
        </w:rPr>
        <w:t>Pohotovostní soupravy IDS JMK</w:t>
      </w:r>
    </w:p>
    <w:p w14:paraId="3EE8FA64" w14:textId="77777777" w:rsidR="00230656" w:rsidRPr="005116A3" w:rsidRDefault="00230656" w:rsidP="00230656">
      <w:pPr>
        <w:spacing w:after="0"/>
        <w:rPr>
          <w:rFonts w:cs="Arial"/>
          <w:b/>
          <w:sz w:val="12"/>
          <w:szCs w:val="12"/>
        </w:rPr>
      </w:pPr>
      <w:r w:rsidRPr="002336B3">
        <w:rPr>
          <w:rFonts w:cs="Arial"/>
        </w:rPr>
        <w:t xml:space="preserve">Pohotovostní soupravy IDS JMK jsou k dispozici v žst. Brno hl.n. v následujícím </w:t>
      </w:r>
      <w:r w:rsidRPr="00960B21">
        <w:rPr>
          <w:rFonts w:cs="Arial"/>
        </w:rPr>
        <w:t xml:space="preserve">řazení a časech: </w:t>
      </w:r>
    </w:p>
    <w:p w14:paraId="0ADAAD7E" w14:textId="77777777" w:rsidR="00230656" w:rsidRDefault="00230656" w:rsidP="000168FD">
      <w:pPr>
        <w:spacing w:after="0"/>
        <w:rPr>
          <w:rFonts w:cs="Arial"/>
          <w:b/>
        </w:rPr>
      </w:pPr>
      <w:r w:rsidRPr="002336B3">
        <w:rPr>
          <w:rFonts w:cs="Arial"/>
          <w:b/>
        </w:rPr>
        <w:t>Pohotovostní souprava elektrická</w:t>
      </w:r>
      <w:r>
        <w:rPr>
          <w:rFonts w:cs="Arial"/>
          <w:b/>
        </w:rPr>
        <w:t xml:space="preserve"> (PSE):</w:t>
      </w:r>
    </w:p>
    <w:p w14:paraId="023E621D" w14:textId="4B7840D9" w:rsidR="00230656" w:rsidRPr="00A42800" w:rsidRDefault="00230656" w:rsidP="000168FD">
      <w:pPr>
        <w:spacing w:after="0"/>
        <w:ind w:left="708"/>
        <w:rPr>
          <w:rFonts w:cs="Arial"/>
        </w:rPr>
      </w:pPr>
      <w:r w:rsidRPr="00A42800">
        <w:rPr>
          <w:rFonts w:cs="Arial"/>
        </w:rPr>
        <w:t xml:space="preserve">- zajišťuje dopravce </w:t>
      </w:r>
      <w:ins w:id="5" w:author="Word Document Comparison" w:date="2023-11-20T10:44:00Z">
        <w:r w:rsidR="004B4AC4">
          <w:rPr>
            <w:rFonts w:cs="Arial"/>
          </w:rPr>
          <w:t>z provozního souboru EMU JMK</w:t>
        </w:r>
      </w:ins>
      <w:del w:id="6" w:author="Word Document Comparison" w:date="2023-11-20T10:44:00Z">
        <w:r w:rsidRPr="00A42800">
          <w:rPr>
            <w:rFonts w:cs="Arial"/>
            <w:i/>
          </w:rPr>
          <w:delText>bude doplněno</w:delText>
        </w:r>
      </w:del>
    </w:p>
    <w:p w14:paraId="2E46B3E0" w14:textId="77777777" w:rsidR="00230656" w:rsidRPr="00A42800" w:rsidRDefault="00230656" w:rsidP="000168FD">
      <w:pPr>
        <w:spacing w:after="0"/>
        <w:ind w:left="708"/>
        <w:rPr>
          <w:rFonts w:cs="Arial"/>
        </w:rPr>
      </w:pPr>
      <w:r w:rsidRPr="00A42800">
        <w:rPr>
          <w:rFonts w:cs="Arial"/>
        </w:rPr>
        <w:t xml:space="preserve">- elektrická jednotka ř. 530    </w:t>
      </w:r>
    </w:p>
    <w:p w14:paraId="696F5AD6" w14:textId="77777777" w:rsidR="00230656" w:rsidRPr="00A42800" w:rsidRDefault="00230656" w:rsidP="000168FD">
      <w:pPr>
        <w:spacing w:after="0"/>
        <w:ind w:left="708"/>
        <w:rPr>
          <w:rFonts w:cs="Arial"/>
        </w:rPr>
      </w:pPr>
      <w:r w:rsidRPr="00A42800">
        <w:rPr>
          <w:rFonts w:cs="Arial"/>
        </w:rPr>
        <w:t xml:space="preserve">- k dispozici </w:t>
      </w:r>
    </w:p>
    <w:p w14:paraId="6FFCB901" w14:textId="77777777" w:rsidR="00230656" w:rsidRPr="00017698" w:rsidRDefault="00230656" w:rsidP="000168FD">
      <w:pPr>
        <w:spacing w:after="0"/>
        <w:ind w:left="708" w:firstLine="708"/>
        <w:rPr>
          <w:rFonts w:cs="Arial"/>
        </w:rPr>
      </w:pPr>
      <w:r>
        <w:rPr>
          <w:rFonts w:cs="Arial"/>
          <w:b/>
        </w:rPr>
        <w:t xml:space="preserve">pracovní dny: </w:t>
      </w:r>
      <w:r w:rsidR="000A0C32">
        <w:rPr>
          <w:rFonts w:cs="Arial"/>
          <w:b/>
        </w:rPr>
        <w:t xml:space="preserve">   </w:t>
      </w:r>
      <w:r>
        <w:rPr>
          <w:rFonts w:cs="Arial"/>
          <w:b/>
        </w:rPr>
        <w:t xml:space="preserve"> </w:t>
      </w:r>
      <w:r w:rsidRPr="00017698">
        <w:rPr>
          <w:rFonts w:cs="Arial"/>
          <w:b/>
        </w:rPr>
        <w:t xml:space="preserve">5:00 - 23:00;  </w:t>
      </w:r>
      <w:r w:rsidRPr="00017698">
        <w:rPr>
          <w:rFonts w:cs="Arial"/>
        </w:rPr>
        <w:t>(</w:t>
      </w:r>
      <w:r>
        <w:rPr>
          <w:rFonts w:cs="Arial"/>
        </w:rPr>
        <w:t>vč. strojvedoucího</w:t>
      </w:r>
      <w:r w:rsidRPr="00017698">
        <w:rPr>
          <w:rFonts w:cs="Arial"/>
        </w:rPr>
        <w:t>)</w:t>
      </w:r>
    </w:p>
    <w:p w14:paraId="4D523F78" w14:textId="77777777" w:rsidR="00230656" w:rsidRDefault="00230656" w:rsidP="000168FD">
      <w:pPr>
        <w:spacing w:after="0"/>
        <w:ind w:left="708" w:firstLine="708"/>
        <w:rPr>
          <w:rFonts w:cs="Arial"/>
        </w:rPr>
      </w:pPr>
      <w:r>
        <w:rPr>
          <w:rFonts w:cs="Arial"/>
          <w:b/>
        </w:rPr>
        <w:t xml:space="preserve">nepracovní dny: </w:t>
      </w:r>
      <w:r w:rsidRPr="00017698">
        <w:rPr>
          <w:rFonts w:cs="Arial"/>
          <w:b/>
        </w:rPr>
        <w:t>6</w:t>
      </w:r>
      <w:r>
        <w:rPr>
          <w:rFonts w:cs="Arial"/>
          <w:b/>
        </w:rPr>
        <w:t xml:space="preserve">:00 </w:t>
      </w:r>
      <w:r w:rsidRPr="00017698">
        <w:rPr>
          <w:rFonts w:cs="Arial"/>
          <w:b/>
        </w:rPr>
        <w:t xml:space="preserve">- 21:00;  </w:t>
      </w:r>
      <w:r w:rsidRPr="00017698">
        <w:rPr>
          <w:rFonts w:cs="Arial"/>
        </w:rPr>
        <w:t>(</w:t>
      </w:r>
      <w:r>
        <w:rPr>
          <w:rFonts w:cs="Arial"/>
        </w:rPr>
        <w:t>vč. strojvedoucího</w:t>
      </w:r>
      <w:r w:rsidRPr="00017698">
        <w:rPr>
          <w:rFonts w:cs="Arial"/>
        </w:rPr>
        <w:t>)</w:t>
      </w:r>
    </w:p>
    <w:p w14:paraId="6759ABD8" w14:textId="77777777" w:rsidR="00230656" w:rsidRPr="00017698" w:rsidRDefault="00230656" w:rsidP="000168FD">
      <w:pPr>
        <w:spacing w:after="0"/>
        <w:ind w:left="708"/>
        <w:rPr>
          <w:rFonts w:cs="Arial"/>
          <w:b/>
          <w:i/>
        </w:rPr>
      </w:pPr>
      <w:r>
        <w:rPr>
          <w:rFonts w:cs="Arial"/>
        </w:rPr>
        <w:t>- v režimu aktivního odstavení na odstavném nádraží „S“</w:t>
      </w:r>
    </w:p>
    <w:p w14:paraId="762261B8" w14:textId="77777777" w:rsidR="00230656" w:rsidRPr="00017698" w:rsidRDefault="00230656" w:rsidP="00230656">
      <w:pPr>
        <w:spacing w:after="0"/>
        <w:rPr>
          <w:rFonts w:cs="Arial"/>
          <w:b/>
        </w:rPr>
      </w:pPr>
      <w:r w:rsidRPr="00017698">
        <w:rPr>
          <w:rFonts w:cs="Arial"/>
          <w:b/>
        </w:rPr>
        <w:t>Pohotovostní souprava motorová</w:t>
      </w:r>
      <w:r>
        <w:rPr>
          <w:rFonts w:cs="Arial"/>
          <w:b/>
        </w:rPr>
        <w:t xml:space="preserve"> (PSM):</w:t>
      </w:r>
    </w:p>
    <w:p w14:paraId="200BD166" w14:textId="77777777" w:rsidR="00230656" w:rsidRPr="00990D19" w:rsidRDefault="00230656" w:rsidP="000168FD">
      <w:pPr>
        <w:spacing w:after="0"/>
        <w:ind w:left="708"/>
        <w:rPr>
          <w:rFonts w:cs="Arial"/>
        </w:rPr>
      </w:pPr>
      <w:r w:rsidRPr="00990D19">
        <w:rPr>
          <w:rFonts w:cs="Arial"/>
        </w:rPr>
        <w:t xml:space="preserve">- zajišťuje dopravce </w:t>
      </w:r>
      <w:r w:rsidRPr="00990D19">
        <w:rPr>
          <w:rFonts w:cs="Arial"/>
          <w:i/>
        </w:rPr>
        <w:t>bude doplněno</w:t>
      </w:r>
    </w:p>
    <w:p w14:paraId="006CEBC8" w14:textId="77777777" w:rsidR="00230656" w:rsidRPr="00990D19" w:rsidRDefault="00230656" w:rsidP="000168FD">
      <w:pPr>
        <w:spacing w:after="0"/>
        <w:ind w:left="708"/>
        <w:rPr>
          <w:rFonts w:cs="Arial"/>
        </w:rPr>
      </w:pPr>
      <w:r w:rsidRPr="00990D19">
        <w:rPr>
          <w:rFonts w:cs="Arial"/>
        </w:rPr>
        <w:t xml:space="preserve">- </w:t>
      </w:r>
      <w:r w:rsidRPr="00990D19">
        <w:rPr>
          <w:rFonts w:cs="Arial"/>
          <w:i/>
        </w:rPr>
        <w:t>řazení bude dop</w:t>
      </w:r>
      <w:r w:rsidR="00C0162E">
        <w:rPr>
          <w:rFonts w:cs="Arial"/>
          <w:i/>
        </w:rPr>
        <w:t>l</w:t>
      </w:r>
      <w:r w:rsidRPr="00990D19">
        <w:rPr>
          <w:rFonts w:cs="Arial"/>
          <w:i/>
        </w:rPr>
        <w:t>něno</w:t>
      </w:r>
    </w:p>
    <w:p w14:paraId="6D9E1432" w14:textId="77777777" w:rsidR="00230656" w:rsidRDefault="00230656" w:rsidP="000168FD">
      <w:pPr>
        <w:spacing w:after="0"/>
        <w:ind w:left="708"/>
        <w:rPr>
          <w:rFonts w:cs="Arial"/>
        </w:rPr>
      </w:pPr>
      <w:r w:rsidRPr="00017698">
        <w:rPr>
          <w:rFonts w:cs="Arial"/>
          <w:b/>
        </w:rPr>
        <w:t xml:space="preserve">- </w:t>
      </w:r>
      <w:r w:rsidRPr="00A42800">
        <w:rPr>
          <w:rFonts w:cs="Arial"/>
        </w:rPr>
        <w:t>k dispozici</w:t>
      </w:r>
      <w:r>
        <w:rPr>
          <w:rFonts w:cs="Arial"/>
          <w:b/>
        </w:rPr>
        <w:t xml:space="preserve"> </w:t>
      </w:r>
      <w:r w:rsidRPr="00017698">
        <w:rPr>
          <w:rFonts w:cs="Arial"/>
          <w:b/>
        </w:rPr>
        <w:t xml:space="preserve">denně 7:00 - 19:00 </w:t>
      </w:r>
      <w:r w:rsidRPr="004D606A">
        <w:rPr>
          <w:rFonts w:cs="Arial"/>
        </w:rPr>
        <w:t>(vč. st</w:t>
      </w:r>
      <w:r>
        <w:rPr>
          <w:rFonts w:cs="Arial"/>
        </w:rPr>
        <w:t>r</w:t>
      </w:r>
      <w:r w:rsidRPr="004D606A">
        <w:rPr>
          <w:rFonts w:cs="Arial"/>
        </w:rPr>
        <w:t>ojvedoucího)</w:t>
      </w:r>
    </w:p>
    <w:p w14:paraId="6479B960" w14:textId="77777777" w:rsidR="00230656" w:rsidRPr="002F563C" w:rsidRDefault="00230656" w:rsidP="000168FD">
      <w:pPr>
        <w:spacing w:after="0"/>
        <w:ind w:left="708"/>
        <w:rPr>
          <w:rFonts w:cs="Arial"/>
        </w:rPr>
      </w:pPr>
      <w:r>
        <w:rPr>
          <w:rFonts w:cs="Arial"/>
        </w:rPr>
        <w:t xml:space="preserve">- </w:t>
      </w:r>
      <w:r w:rsidR="00C0162E">
        <w:rPr>
          <w:rFonts w:cs="Arial"/>
        </w:rPr>
        <w:t>pohotová</w:t>
      </w:r>
      <w:r>
        <w:rPr>
          <w:rFonts w:cs="Arial"/>
        </w:rPr>
        <w:t xml:space="preserve"> na odstavném nádraží „A“</w:t>
      </w:r>
    </w:p>
    <w:p w14:paraId="2CC97CF4" w14:textId="77777777" w:rsidR="00984504" w:rsidRDefault="00984504" w:rsidP="00230656">
      <w:pPr>
        <w:overflowPunct w:val="0"/>
        <w:autoSpaceDE w:val="0"/>
        <w:autoSpaceDN w:val="0"/>
        <w:adjustRightInd w:val="0"/>
        <w:spacing w:after="240"/>
        <w:textAlignment w:val="baseline"/>
        <w:rPr>
          <w:rFonts w:cs="Arial"/>
        </w:rPr>
      </w:pPr>
    </w:p>
    <w:p w14:paraId="48CB77C1" w14:textId="77777777" w:rsidR="00230656" w:rsidRDefault="00230656" w:rsidP="00230656">
      <w:pPr>
        <w:overflowPunct w:val="0"/>
        <w:autoSpaceDE w:val="0"/>
        <w:autoSpaceDN w:val="0"/>
        <w:adjustRightInd w:val="0"/>
        <w:spacing w:after="240"/>
        <w:textAlignment w:val="baseline"/>
        <w:rPr>
          <w:rFonts w:cs="Arial"/>
        </w:rPr>
      </w:pPr>
      <w:r>
        <w:rPr>
          <w:rFonts w:cs="Arial"/>
        </w:rPr>
        <w:t xml:space="preserve">Kromě výpadků spojů a mimořádností jsou PSE a PSM nasazovány do provozu při nepravidelnostech v dopravě za účelem eliminace zpoždění výchozího nebo tranzitujícího vlaku. </w:t>
      </w:r>
      <w:r w:rsidRPr="00F72CCF">
        <w:rPr>
          <w:rFonts w:cs="Arial"/>
        </w:rPr>
        <w:t>Nasazení PSE a PSM</w:t>
      </w:r>
      <w:r>
        <w:rPr>
          <w:rFonts w:cs="Arial"/>
        </w:rPr>
        <w:t xml:space="preserve"> </w:t>
      </w:r>
      <w:r w:rsidRPr="00F72CCF">
        <w:rPr>
          <w:rFonts w:cs="Arial"/>
        </w:rPr>
        <w:t xml:space="preserve">realizuje </w:t>
      </w:r>
      <w:r>
        <w:rPr>
          <w:rFonts w:cs="Arial"/>
        </w:rPr>
        <w:t xml:space="preserve">železniční dopravce při </w:t>
      </w:r>
      <w:r w:rsidR="00C0162E">
        <w:rPr>
          <w:rFonts w:cs="Arial"/>
        </w:rPr>
        <w:t>předpokládaném</w:t>
      </w:r>
      <w:r>
        <w:rPr>
          <w:rFonts w:cs="Arial"/>
        </w:rPr>
        <w:t xml:space="preserve"> zpoždění jeho vlaku na odjezdu z Brna hl.n. o 15 min či více, </w:t>
      </w:r>
      <w:r w:rsidRPr="00F72CCF">
        <w:rPr>
          <w:rFonts w:cs="Arial"/>
        </w:rPr>
        <w:t xml:space="preserve">pokud tomu nebrání okolnosti, které dopravce není schopen ovlivnit. </w:t>
      </w:r>
      <w:r>
        <w:rPr>
          <w:rFonts w:cs="Arial"/>
        </w:rPr>
        <w:t>Při dostatečném časovém prostoru vyšle železniční dopravce pohotovostní soupravu jízdou bez cestujících (Sv vlak) i do vhodné stanice, která v trase nahrazovaného vlaku předchází stanici Brno hl.n. (po konzultaci s CED).</w:t>
      </w:r>
    </w:p>
    <w:p w14:paraId="40BDFC28" w14:textId="5F5CAA22" w:rsidR="00230656" w:rsidRPr="00C0162E" w:rsidRDefault="00230656" w:rsidP="00230656">
      <w:pPr>
        <w:overflowPunct w:val="0"/>
        <w:autoSpaceDE w:val="0"/>
        <w:autoSpaceDN w:val="0"/>
        <w:adjustRightInd w:val="0"/>
        <w:spacing w:after="240"/>
        <w:textAlignment w:val="baseline"/>
        <w:rPr>
          <w:rFonts w:cs="Arial"/>
          <w:szCs w:val="22"/>
        </w:rPr>
      </w:pPr>
      <w:r w:rsidRPr="00DC6795">
        <w:rPr>
          <w:rFonts w:cs="Arial"/>
          <w:b/>
          <w:bCs/>
        </w:rPr>
        <w:t>PSE</w:t>
      </w:r>
      <w:r>
        <w:rPr>
          <w:rFonts w:cs="Arial"/>
        </w:rPr>
        <w:t xml:space="preserve"> může být operativně nasazena na </w:t>
      </w:r>
      <w:r w:rsidR="00C0162E">
        <w:rPr>
          <w:rFonts w:cs="Arial"/>
        </w:rPr>
        <w:t>jakékoliv</w:t>
      </w:r>
      <w:r>
        <w:rPr>
          <w:rFonts w:cs="Arial"/>
        </w:rPr>
        <w:t xml:space="preserve"> výkony na linkách </w:t>
      </w:r>
      <w:r w:rsidRPr="00DC6795">
        <w:rPr>
          <w:rFonts w:cs="Arial"/>
          <w:b/>
          <w:bCs/>
        </w:rPr>
        <w:t>S2</w:t>
      </w:r>
      <w:r w:rsidR="0000693D">
        <w:rPr>
          <w:rFonts w:cs="Arial"/>
        </w:rPr>
        <w:t xml:space="preserve"> (Letovice – Brno – Vyškov na Moravě)</w:t>
      </w:r>
      <w:r>
        <w:rPr>
          <w:rFonts w:cs="Arial"/>
        </w:rPr>
        <w:t xml:space="preserve">, </w:t>
      </w:r>
      <w:r w:rsidRPr="00DC6795">
        <w:rPr>
          <w:rFonts w:cs="Arial"/>
          <w:b/>
          <w:bCs/>
        </w:rPr>
        <w:t>S3</w:t>
      </w:r>
      <w:r w:rsidR="0000693D">
        <w:rPr>
          <w:rFonts w:cs="Arial"/>
        </w:rPr>
        <w:t xml:space="preserve"> (Křižanov – Brno – Židlochovice / Hustopeče u Brna)</w:t>
      </w:r>
      <w:r>
        <w:rPr>
          <w:rFonts w:cs="Arial"/>
        </w:rPr>
        <w:t xml:space="preserve">, </w:t>
      </w:r>
      <w:r w:rsidRPr="00DC6795">
        <w:rPr>
          <w:rFonts w:cs="Arial"/>
          <w:b/>
          <w:bCs/>
        </w:rPr>
        <w:t>S51</w:t>
      </w:r>
      <w:r w:rsidR="0000693D">
        <w:rPr>
          <w:rFonts w:cs="Arial"/>
        </w:rPr>
        <w:t xml:space="preserve"> (Šakvice – Břeclav)</w:t>
      </w:r>
      <w:r>
        <w:rPr>
          <w:rFonts w:cs="Arial"/>
        </w:rPr>
        <w:t xml:space="preserve">, </w:t>
      </w:r>
      <w:r w:rsidRPr="00DC6795">
        <w:rPr>
          <w:rFonts w:cs="Arial"/>
          <w:b/>
          <w:bCs/>
        </w:rPr>
        <w:t>S9</w:t>
      </w:r>
      <w:r>
        <w:rPr>
          <w:rFonts w:cs="Arial"/>
        </w:rPr>
        <w:t xml:space="preserve"> </w:t>
      </w:r>
      <w:r w:rsidR="0000693D">
        <w:rPr>
          <w:rFonts w:cs="Arial"/>
        </w:rPr>
        <w:t>(</w:t>
      </w:r>
      <w:r>
        <w:rPr>
          <w:rFonts w:cs="Arial"/>
        </w:rPr>
        <w:t xml:space="preserve">Břeclav </w:t>
      </w:r>
      <w:r w:rsidR="0000693D">
        <w:rPr>
          <w:rFonts w:cs="Arial"/>
        </w:rPr>
        <w:t>–</w:t>
      </w:r>
      <w:r>
        <w:rPr>
          <w:rFonts w:cs="Arial"/>
        </w:rPr>
        <w:t xml:space="preserve"> </w:t>
      </w:r>
      <w:ins w:id="7" w:author="Word Document Comparison" w:date="2023-11-20T10:44:00Z">
        <w:r w:rsidR="00306FCA">
          <w:rPr>
            <w:rFonts w:cs="Arial"/>
            <w:szCs w:val="22"/>
          </w:rPr>
          <w:t>Hodonín</w:t>
        </w:r>
      </w:ins>
      <w:del w:id="8" w:author="Word Document Comparison" w:date="2023-11-20T10:44:00Z">
        <w:r w:rsidR="0000693D">
          <w:rPr>
            <w:rFonts w:cs="Arial"/>
            <w:szCs w:val="22"/>
          </w:rPr>
          <w:delText>Staré Město u Uherského Hradiště</w:delText>
        </w:r>
      </w:del>
      <w:r w:rsidR="0000693D">
        <w:rPr>
          <w:rFonts w:cs="Arial"/>
          <w:szCs w:val="22"/>
        </w:rPr>
        <w:t>)</w:t>
      </w:r>
      <w:r w:rsidR="0000693D" w:rsidRPr="00C0162E">
        <w:rPr>
          <w:rFonts w:cs="Arial"/>
          <w:szCs w:val="22"/>
        </w:rPr>
        <w:t xml:space="preserve"> </w:t>
      </w:r>
      <w:r w:rsidRPr="00C0162E">
        <w:rPr>
          <w:rFonts w:cs="Arial"/>
          <w:szCs w:val="22"/>
        </w:rPr>
        <w:t xml:space="preserve">a na základě požadavku </w:t>
      </w:r>
      <w:r w:rsidR="0000693D">
        <w:rPr>
          <w:rFonts w:cs="Arial"/>
          <w:szCs w:val="22"/>
        </w:rPr>
        <w:t>KORDIS</w:t>
      </w:r>
      <w:r w:rsidR="0000693D" w:rsidRPr="00C0162E">
        <w:rPr>
          <w:rFonts w:cs="Arial"/>
          <w:szCs w:val="22"/>
        </w:rPr>
        <w:t xml:space="preserve"> </w:t>
      </w:r>
      <w:r w:rsidRPr="00C0162E">
        <w:rPr>
          <w:rFonts w:cs="Arial"/>
          <w:szCs w:val="22"/>
        </w:rPr>
        <w:t>dále na linkách:</w:t>
      </w:r>
    </w:p>
    <w:p w14:paraId="537F6A97" w14:textId="77777777" w:rsidR="00230656" w:rsidRPr="0000693D" w:rsidRDefault="00230656" w:rsidP="00230656">
      <w:pPr>
        <w:pStyle w:val="Odstavecseseznamem"/>
        <w:numPr>
          <w:ilvl w:val="0"/>
          <w:numId w:val="31"/>
        </w:numPr>
        <w:overflowPunct w:val="0"/>
        <w:autoSpaceDE w:val="0"/>
        <w:autoSpaceDN w:val="0"/>
        <w:adjustRightInd w:val="0"/>
        <w:spacing w:after="240"/>
        <w:textAlignment w:val="baseline"/>
        <w:rPr>
          <w:rFonts w:ascii="Arial" w:hAnsi="Arial" w:cs="Arial"/>
          <w:sz w:val="22"/>
        </w:rPr>
      </w:pPr>
      <w:r w:rsidRPr="0000693D">
        <w:rPr>
          <w:rFonts w:ascii="Arial" w:hAnsi="Arial" w:cs="Arial"/>
          <w:sz w:val="22"/>
        </w:rPr>
        <w:t>S4, R11, R54 v úseku Brno hl.n. – Zastávka u Brna</w:t>
      </w:r>
    </w:p>
    <w:p w14:paraId="5A28F773" w14:textId="77777777" w:rsidR="00230656" w:rsidRPr="0000693D" w:rsidRDefault="00230656" w:rsidP="00230656">
      <w:pPr>
        <w:pStyle w:val="Odstavecseseznamem"/>
        <w:numPr>
          <w:ilvl w:val="0"/>
          <w:numId w:val="31"/>
        </w:numPr>
        <w:overflowPunct w:val="0"/>
        <w:autoSpaceDE w:val="0"/>
        <w:autoSpaceDN w:val="0"/>
        <w:adjustRightInd w:val="0"/>
        <w:spacing w:after="240"/>
        <w:textAlignment w:val="baseline"/>
        <w:rPr>
          <w:rFonts w:ascii="Arial" w:hAnsi="Arial" w:cs="Arial"/>
          <w:sz w:val="22"/>
        </w:rPr>
      </w:pPr>
      <w:r w:rsidRPr="0000693D">
        <w:rPr>
          <w:rFonts w:ascii="Arial" w:hAnsi="Arial" w:cs="Arial"/>
          <w:sz w:val="22"/>
        </w:rPr>
        <w:t>S6, R56 v úseku Brno hl.n. – Blažovice</w:t>
      </w:r>
    </w:p>
    <w:p w14:paraId="00F7CA60" w14:textId="77777777" w:rsidR="00306FCA" w:rsidRPr="0000693D" w:rsidRDefault="00306FCA" w:rsidP="00230656">
      <w:pPr>
        <w:pStyle w:val="Odstavecseseznamem"/>
        <w:numPr>
          <w:ilvl w:val="0"/>
          <w:numId w:val="31"/>
        </w:numPr>
        <w:overflowPunct w:val="0"/>
        <w:autoSpaceDE w:val="0"/>
        <w:autoSpaceDN w:val="0"/>
        <w:adjustRightInd w:val="0"/>
        <w:spacing w:after="240"/>
        <w:textAlignment w:val="baseline"/>
        <w:rPr>
          <w:ins w:id="9" w:author="Word Document Comparison" w:date="2023-11-20T10:44:00Z"/>
          <w:rFonts w:ascii="Arial" w:hAnsi="Arial" w:cs="Arial"/>
          <w:sz w:val="22"/>
        </w:rPr>
      </w:pPr>
      <w:ins w:id="10" w:author="Word Document Comparison" w:date="2023-11-20T10:44:00Z">
        <w:r>
          <w:rPr>
            <w:rFonts w:ascii="Arial" w:hAnsi="Arial" w:cs="Arial"/>
            <w:sz w:val="22"/>
          </w:rPr>
          <w:t>S9 v úseku Hodonín – Staré Město u Uherského Hradiště</w:t>
        </w:r>
      </w:ins>
    </w:p>
    <w:p w14:paraId="70A9D363" w14:textId="77777777" w:rsidR="00230656" w:rsidRPr="0000693D" w:rsidRDefault="00230656" w:rsidP="00230656">
      <w:pPr>
        <w:pStyle w:val="Odstavecseseznamem"/>
        <w:numPr>
          <w:ilvl w:val="0"/>
          <w:numId w:val="31"/>
        </w:numPr>
        <w:overflowPunct w:val="0"/>
        <w:autoSpaceDE w:val="0"/>
        <w:autoSpaceDN w:val="0"/>
        <w:adjustRightInd w:val="0"/>
        <w:spacing w:after="240"/>
        <w:textAlignment w:val="baseline"/>
        <w:rPr>
          <w:rFonts w:ascii="Arial" w:hAnsi="Arial" w:cs="Arial"/>
          <w:sz w:val="22"/>
        </w:rPr>
      </w:pPr>
      <w:r w:rsidRPr="0000693D">
        <w:rPr>
          <w:rFonts w:ascii="Arial" w:hAnsi="Arial" w:cs="Arial"/>
          <w:sz w:val="22"/>
        </w:rPr>
        <w:t>R9 v úseku Brno hl.n. – Křižanov</w:t>
      </w:r>
    </w:p>
    <w:p w14:paraId="3E1F6A49" w14:textId="77777777" w:rsidR="00230656" w:rsidRPr="0000693D" w:rsidRDefault="00230656" w:rsidP="00230656">
      <w:pPr>
        <w:pStyle w:val="Odstavecseseznamem"/>
        <w:numPr>
          <w:ilvl w:val="0"/>
          <w:numId w:val="31"/>
        </w:numPr>
        <w:overflowPunct w:val="0"/>
        <w:autoSpaceDE w:val="0"/>
        <w:autoSpaceDN w:val="0"/>
        <w:adjustRightInd w:val="0"/>
        <w:spacing w:after="240"/>
        <w:textAlignment w:val="baseline"/>
        <w:rPr>
          <w:rFonts w:ascii="Arial" w:hAnsi="Arial" w:cs="Arial"/>
          <w:sz w:val="22"/>
        </w:rPr>
      </w:pPr>
      <w:r w:rsidRPr="0000693D">
        <w:rPr>
          <w:rFonts w:ascii="Arial" w:hAnsi="Arial" w:cs="Arial"/>
          <w:sz w:val="22"/>
        </w:rPr>
        <w:t xml:space="preserve">R13 v úseku Brno hl.n. – Břeclav – Staré Město u Uherského Hradiště </w:t>
      </w:r>
    </w:p>
    <w:p w14:paraId="563D4CF5" w14:textId="77777777" w:rsidR="00230656" w:rsidRPr="0000693D" w:rsidRDefault="00230656" w:rsidP="00230656">
      <w:pPr>
        <w:pStyle w:val="Odstavecseseznamem"/>
        <w:numPr>
          <w:ilvl w:val="0"/>
          <w:numId w:val="31"/>
        </w:numPr>
        <w:overflowPunct w:val="0"/>
        <w:autoSpaceDE w:val="0"/>
        <w:autoSpaceDN w:val="0"/>
        <w:adjustRightInd w:val="0"/>
        <w:spacing w:after="240"/>
        <w:textAlignment w:val="baseline"/>
        <w:rPr>
          <w:rFonts w:ascii="Arial" w:hAnsi="Arial" w:cs="Arial"/>
          <w:sz w:val="22"/>
        </w:rPr>
      </w:pPr>
      <w:r w:rsidRPr="0000693D">
        <w:rPr>
          <w:rFonts w:ascii="Arial" w:hAnsi="Arial" w:cs="Arial"/>
          <w:sz w:val="22"/>
        </w:rPr>
        <w:t>R19 v úseku Brno hl.n. – Letovice</w:t>
      </w:r>
    </w:p>
    <w:p w14:paraId="08BE3610" w14:textId="77777777" w:rsidR="00230656" w:rsidRPr="000F2887" w:rsidRDefault="00230656" w:rsidP="00230656">
      <w:pPr>
        <w:overflowPunct w:val="0"/>
        <w:autoSpaceDE w:val="0"/>
        <w:autoSpaceDN w:val="0"/>
        <w:adjustRightInd w:val="0"/>
        <w:spacing w:after="240"/>
        <w:textAlignment w:val="baseline"/>
        <w:rPr>
          <w:rFonts w:cs="Arial"/>
          <w:szCs w:val="22"/>
        </w:rPr>
      </w:pPr>
      <w:r w:rsidRPr="000F2887">
        <w:rPr>
          <w:rFonts w:cs="Arial"/>
          <w:b/>
          <w:bCs/>
        </w:rPr>
        <w:t>PSM</w:t>
      </w:r>
      <w:r w:rsidRPr="004E0D44">
        <w:rPr>
          <w:rFonts w:cs="Arial"/>
        </w:rPr>
        <w:t xml:space="preserve"> může být operativně nasazena na j</w:t>
      </w:r>
      <w:r w:rsidR="0000693D">
        <w:rPr>
          <w:rFonts w:cs="Arial"/>
        </w:rPr>
        <w:t>a</w:t>
      </w:r>
      <w:r w:rsidRPr="004E0D44">
        <w:rPr>
          <w:rFonts w:cs="Arial"/>
        </w:rPr>
        <w:t xml:space="preserve">kékoliv výkony na linkách </w:t>
      </w:r>
      <w:r w:rsidRPr="000F2887">
        <w:rPr>
          <w:rFonts w:cs="Arial"/>
          <w:b/>
          <w:bCs/>
        </w:rPr>
        <w:t>S4</w:t>
      </w:r>
      <w:r w:rsidR="00DC6795">
        <w:rPr>
          <w:rFonts w:cs="Arial"/>
        </w:rPr>
        <w:t xml:space="preserve"> (Brno – Náměšť nad Oslavou)</w:t>
      </w:r>
      <w:r>
        <w:rPr>
          <w:rFonts w:cs="Arial"/>
        </w:rPr>
        <w:t xml:space="preserve">, </w:t>
      </w:r>
      <w:r w:rsidRPr="000F2887">
        <w:rPr>
          <w:rFonts w:cs="Arial"/>
          <w:b/>
          <w:bCs/>
        </w:rPr>
        <w:t>S6</w:t>
      </w:r>
      <w:r w:rsidR="00DC6795" w:rsidRPr="000F2887">
        <w:rPr>
          <w:rFonts w:cs="Arial"/>
          <w:b/>
          <w:bCs/>
        </w:rPr>
        <w:t>+</w:t>
      </w:r>
      <w:r w:rsidRPr="000F2887">
        <w:rPr>
          <w:rFonts w:cs="Arial"/>
          <w:b/>
          <w:bCs/>
        </w:rPr>
        <w:t>R56</w:t>
      </w:r>
      <w:r w:rsidR="00DC6795">
        <w:rPr>
          <w:rFonts w:cs="Arial"/>
        </w:rPr>
        <w:t xml:space="preserve"> (Brno – Uherské Hradiště / Vlárský průsmyk)</w:t>
      </w:r>
      <w:r w:rsidRPr="004E0D44">
        <w:rPr>
          <w:rFonts w:cs="Arial"/>
        </w:rPr>
        <w:t xml:space="preserve">, </w:t>
      </w:r>
      <w:r w:rsidRPr="000F2887">
        <w:rPr>
          <w:rFonts w:cs="Arial"/>
          <w:b/>
          <w:bCs/>
        </w:rPr>
        <w:t>S21</w:t>
      </w:r>
      <w:r w:rsidR="00DC6795">
        <w:rPr>
          <w:rFonts w:cs="Arial"/>
        </w:rPr>
        <w:t xml:space="preserve"> (Skalice n. S. – </w:t>
      </w:r>
      <w:r w:rsidR="00DC6795" w:rsidRPr="000F2887">
        <w:rPr>
          <w:rFonts w:cs="Arial"/>
          <w:szCs w:val="22"/>
        </w:rPr>
        <w:t>Boskovice)</w:t>
      </w:r>
      <w:r w:rsidRPr="000F2887">
        <w:rPr>
          <w:rFonts w:cs="Arial"/>
          <w:szCs w:val="22"/>
        </w:rPr>
        <w:t xml:space="preserve">, </w:t>
      </w:r>
      <w:r w:rsidRPr="000F2887">
        <w:rPr>
          <w:rFonts w:cs="Arial"/>
          <w:b/>
          <w:bCs/>
          <w:szCs w:val="22"/>
        </w:rPr>
        <w:t>S41</w:t>
      </w:r>
      <w:r w:rsidR="00DC6795" w:rsidRPr="000F2887">
        <w:rPr>
          <w:rFonts w:cs="Arial"/>
          <w:szCs w:val="22"/>
        </w:rPr>
        <w:t xml:space="preserve"> (Brno – Hrušovany n. J.-Šanov)</w:t>
      </w:r>
      <w:r w:rsidRPr="000F2887">
        <w:rPr>
          <w:rFonts w:cs="Arial"/>
          <w:szCs w:val="22"/>
        </w:rPr>
        <w:t xml:space="preserve">, </w:t>
      </w:r>
      <w:r w:rsidRPr="000F2887">
        <w:rPr>
          <w:rFonts w:cs="Arial"/>
          <w:b/>
          <w:bCs/>
          <w:szCs w:val="22"/>
        </w:rPr>
        <w:t>S61</w:t>
      </w:r>
      <w:r w:rsidRPr="000F2887">
        <w:rPr>
          <w:rFonts w:cs="Arial"/>
          <w:szCs w:val="22"/>
        </w:rPr>
        <w:t xml:space="preserve"> </w:t>
      </w:r>
      <w:r w:rsidR="00DC6795" w:rsidRPr="000F2887">
        <w:rPr>
          <w:rFonts w:cs="Arial"/>
          <w:szCs w:val="22"/>
        </w:rPr>
        <w:t>(Bzenec – Mor. Písek)</w:t>
      </w:r>
      <w:r w:rsidR="00FB3FC5">
        <w:rPr>
          <w:rFonts w:cs="Arial"/>
          <w:szCs w:val="22"/>
        </w:rPr>
        <w:t xml:space="preserve"> a na vlacích </w:t>
      </w:r>
      <w:r w:rsidR="00E971FA">
        <w:rPr>
          <w:rFonts w:cs="Arial"/>
          <w:szCs w:val="22"/>
        </w:rPr>
        <w:t>Sp „Pernštejn“</w:t>
      </w:r>
      <w:r w:rsidR="00FB3FC5">
        <w:rPr>
          <w:rFonts w:cs="Arial"/>
          <w:szCs w:val="22"/>
        </w:rPr>
        <w:t xml:space="preserve"> a Sp „Radhošť“ </w:t>
      </w:r>
      <w:r w:rsidRPr="000F2887">
        <w:rPr>
          <w:rFonts w:cs="Arial"/>
          <w:szCs w:val="22"/>
        </w:rPr>
        <w:t xml:space="preserve">a na základě požadavku </w:t>
      </w:r>
      <w:r w:rsidR="0000693D" w:rsidRPr="000F2887">
        <w:rPr>
          <w:rFonts w:cs="Arial"/>
          <w:szCs w:val="22"/>
        </w:rPr>
        <w:t xml:space="preserve">KORDIS </w:t>
      </w:r>
      <w:r w:rsidR="00E971FA">
        <w:rPr>
          <w:rFonts w:cs="Arial"/>
          <w:szCs w:val="22"/>
        </w:rPr>
        <w:t>i na ostatních linkách v rámci IDS JMK.</w:t>
      </w:r>
    </w:p>
    <w:p w14:paraId="042CBC3D" w14:textId="77777777" w:rsidR="00230656" w:rsidRPr="00672F6C" w:rsidRDefault="00230656" w:rsidP="00230656">
      <w:pPr>
        <w:rPr>
          <w:b/>
          <w:caps/>
          <w:sz w:val="24"/>
          <w:szCs w:val="24"/>
        </w:rPr>
      </w:pPr>
      <w:r w:rsidRPr="00672F6C">
        <w:rPr>
          <w:b/>
          <w:caps/>
          <w:sz w:val="24"/>
          <w:szCs w:val="24"/>
        </w:rPr>
        <w:t>Obecná pravidla operativního řízení</w:t>
      </w:r>
    </w:p>
    <w:p w14:paraId="433E1B05" w14:textId="77777777" w:rsidR="00230656" w:rsidRPr="007A5333" w:rsidRDefault="00230656" w:rsidP="00230656">
      <w:pPr>
        <w:overflowPunct w:val="0"/>
        <w:autoSpaceDE w:val="0"/>
        <w:autoSpaceDN w:val="0"/>
        <w:adjustRightInd w:val="0"/>
        <w:spacing w:after="240"/>
        <w:textAlignment w:val="baseline"/>
        <w:rPr>
          <w:rFonts w:cs="Arial"/>
        </w:rPr>
      </w:pPr>
      <w:r>
        <w:rPr>
          <w:rFonts w:cs="Arial"/>
        </w:rPr>
        <w:t xml:space="preserve">Při operativním řízení provozu postupuje železniční dopravce tak, aby byl minimalizován negativní vliv provozních nepravidelností na cestující a dopravní opatření realizuje dle konkrétní situace (ad hoc). Níže jsou uvedena pouze základní pravidla operativního řízení.   </w:t>
      </w:r>
    </w:p>
    <w:p w14:paraId="409F64C2" w14:textId="77777777" w:rsidR="00230656" w:rsidRDefault="00230656" w:rsidP="00230656">
      <w:r>
        <w:t xml:space="preserve">Pro řešení následků mimořádností, výpadků spojů a nepravidleností </w:t>
      </w:r>
      <w:r w:rsidRPr="002336B3">
        <w:t>na vlakových linkách IDS JMK</w:t>
      </w:r>
      <w:r>
        <w:t xml:space="preserve"> se prioritně využívají pohotovostní soupravy.  </w:t>
      </w:r>
    </w:p>
    <w:p w14:paraId="3DE94D6E" w14:textId="77777777" w:rsidR="00230656" w:rsidRDefault="00230656" w:rsidP="00230656">
      <w:r>
        <w:t xml:space="preserve">Při přerušení </w:t>
      </w:r>
      <w:r w:rsidRPr="002336B3">
        <w:t xml:space="preserve">železniční dopravy </w:t>
      </w:r>
      <w:r>
        <w:t>zajistí</w:t>
      </w:r>
      <w:r w:rsidRPr="002336B3">
        <w:t xml:space="preserve"> </w:t>
      </w:r>
      <w:r>
        <w:t xml:space="preserve">železniční dopravce mimořádnou </w:t>
      </w:r>
      <w:r w:rsidRPr="002336B3">
        <w:t xml:space="preserve">náhradní autobusovou dopravu. Ta je prioritně </w:t>
      </w:r>
      <w:r>
        <w:t>zajišťována</w:t>
      </w:r>
      <w:r w:rsidRPr="002336B3">
        <w:t xml:space="preserve"> u dopravců zapojených v IDS JMK se zázemím v daných lokalitách</w:t>
      </w:r>
      <w:r>
        <w:t xml:space="preserve"> (pohotovostní autobusy, ev. provozní záloha držená dle Technických a provozních standardů)</w:t>
      </w:r>
      <w:r w:rsidRPr="002336B3">
        <w:t xml:space="preserve">. Pokud nejsou tito dopravci provozně schopni zajistit náhradní dopravu, je </w:t>
      </w:r>
      <w:r>
        <w:t xml:space="preserve">objednávána u dalších dopravců. </w:t>
      </w:r>
    </w:p>
    <w:p w14:paraId="3A4C3E77" w14:textId="77777777" w:rsidR="00230656" w:rsidRDefault="00230656" w:rsidP="00230656">
      <w:r>
        <w:t xml:space="preserve">Náhradní autobusovou dopravu zajišťuje železniční dopravce také při předpokládaném zpoždění vlaku o více jak 30 minut, pokud situaci nelze řešit jiným způsobem </w:t>
      </w:r>
      <w:r w:rsidRPr="00F72CCF">
        <w:rPr>
          <w:rFonts w:cs="Arial"/>
        </w:rPr>
        <w:t>(např. zastavením vlaku vyšší kategorie, nasazením PSE, PSM, vystavením mimořádných náležitostí, následným vlakem odpovídající kapacity vedeným do 30 minut</w:t>
      </w:r>
      <w:r>
        <w:rPr>
          <w:rFonts w:cs="Arial"/>
        </w:rPr>
        <w:t>, apod.</w:t>
      </w:r>
      <w:r w:rsidRPr="00F72CCF">
        <w:rPr>
          <w:rFonts w:cs="Arial"/>
        </w:rPr>
        <w:t>)</w:t>
      </w:r>
      <w:r>
        <w:rPr>
          <w:rFonts w:cs="Arial"/>
        </w:rPr>
        <w:t>.</w:t>
      </w:r>
    </w:p>
    <w:p w14:paraId="1A053C57" w14:textId="77777777" w:rsidR="00230656" w:rsidRPr="00984504" w:rsidRDefault="00230656" w:rsidP="00230656">
      <w:pPr>
        <w:rPr>
          <w:rFonts w:cs="Arial"/>
          <w:szCs w:val="22"/>
        </w:rPr>
      </w:pPr>
      <w:r>
        <w:t xml:space="preserve">Mimořádná náhradní autobusová doprava nemusí být zajištěna, pokud je s ohledem na vývoj </w:t>
      </w:r>
      <w:r w:rsidRPr="00984504">
        <w:rPr>
          <w:rFonts w:cs="Arial"/>
          <w:szCs w:val="22"/>
        </w:rPr>
        <w:t>situace zřejmé, že náhradní autobus pojede až v čase následujícího (nenahrazeného) vlakového spoje nebo později a kapacita následujícího vlakového spoje je dostačující pro odvezení všech cestujících.</w:t>
      </w:r>
    </w:p>
    <w:p w14:paraId="55E898AA" w14:textId="77777777" w:rsidR="00230656" w:rsidRPr="00984504" w:rsidRDefault="00230656" w:rsidP="00230656">
      <w:pPr>
        <w:rPr>
          <w:rFonts w:cs="Arial"/>
          <w:szCs w:val="22"/>
        </w:rPr>
      </w:pPr>
      <w:r w:rsidRPr="00984504">
        <w:rPr>
          <w:rFonts w:cs="Arial"/>
          <w:szCs w:val="22"/>
        </w:rPr>
        <w:t>Pokud dojde k přerušení provozu na některém úseku tratě v uzlu Brno nebo v jeho blízkosti, řeší situaci operativně dispečink železničního dopravce a dispečink CED po dohodě s dispečinkem DPMB v duchu níže uvedených pravidel:</w:t>
      </w:r>
    </w:p>
    <w:p w14:paraId="5735A166" w14:textId="77777777" w:rsidR="00230656" w:rsidRPr="00984504" w:rsidRDefault="00230656" w:rsidP="00230656">
      <w:pPr>
        <w:pStyle w:val="Odstavecseseznamem"/>
        <w:ind w:left="360"/>
        <w:rPr>
          <w:rFonts w:ascii="Arial" w:hAnsi="Arial" w:cs="Arial"/>
          <w:sz w:val="22"/>
        </w:rPr>
      </w:pPr>
      <w:r w:rsidRPr="00984504">
        <w:rPr>
          <w:rFonts w:ascii="Arial" w:hAnsi="Arial" w:cs="Arial"/>
          <w:b/>
          <w:sz w:val="22"/>
        </w:rPr>
        <w:t>a)</w:t>
      </w:r>
      <w:r w:rsidRPr="00984504">
        <w:rPr>
          <w:rFonts w:ascii="Arial" w:hAnsi="Arial" w:cs="Arial"/>
          <w:sz w:val="22"/>
        </w:rPr>
        <w:t xml:space="preserve"> Při nedostatečné kapacitě náhradní dopravy využije dispečink CED dle možnosti po dohodě s dispečinkem DPMB kapacity vhodných tramvajových radiál s cílem zkrátit trasu náhradní dopravy.</w:t>
      </w:r>
    </w:p>
    <w:p w14:paraId="3F7DB89F" w14:textId="77777777" w:rsidR="00230656" w:rsidRPr="00984504" w:rsidRDefault="00230656" w:rsidP="00230656">
      <w:pPr>
        <w:ind w:left="360"/>
        <w:rPr>
          <w:rFonts w:cs="Arial"/>
          <w:szCs w:val="22"/>
        </w:rPr>
      </w:pPr>
      <w:r w:rsidRPr="00984504">
        <w:rPr>
          <w:rFonts w:cs="Arial"/>
          <w:b/>
          <w:szCs w:val="22"/>
        </w:rPr>
        <w:t>b)</w:t>
      </w:r>
      <w:r w:rsidRPr="00984504">
        <w:rPr>
          <w:rFonts w:cs="Arial"/>
          <w:szCs w:val="22"/>
        </w:rPr>
        <w:t xml:space="preserve"> Obdobně využije dispečink CED kapacitu vhodných regionálních autobusových linek, ev. přistoupí po dohodě s dispečinky autodopravců k prodloužení vhodných spojů regionálních autobusových linek k tramvajovým radiálám, případně k posílení vybraných spojů regionálních autobusových linek.</w:t>
      </w:r>
    </w:p>
    <w:p w14:paraId="55207B2F" w14:textId="77777777" w:rsidR="00230656" w:rsidRDefault="00230656" w:rsidP="00230656">
      <w:pPr>
        <w:rPr>
          <w:rFonts w:cs="Arial"/>
        </w:rPr>
      </w:pPr>
      <w:r w:rsidRPr="00984504">
        <w:rPr>
          <w:rFonts w:cs="Arial"/>
          <w:szCs w:val="22"/>
        </w:rPr>
        <w:t>Za účelem stabilizace provozu zajistí železniční dopravce odřeknutí zpožděného vlaku (zpravidla v části trasy) zejména v těch případech, kdy následující vlakový spoj již jede ve sledu za zpožděným vlakem a je zřejmé, že zpoždění obratového vlaku by přesáhlo polovinu intervalu. V takovém případě bude zpožděný</w:t>
      </w:r>
      <w:r>
        <w:rPr>
          <w:rFonts w:cs="Arial"/>
        </w:rPr>
        <w:t xml:space="preserve"> vlak ukončen ve vhodné stanici, aby obratový vlak odjel z této stanice pokud možno načas. Obratový vlak může být v dotčeném úseku:</w:t>
      </w:r>
    </w:p>
    <w:p w14:paraId="5A22A898" w14:textId="77777777" w:rsidR="00230656" w:rsidRPr="00984504" w:rsidRDefault="00230656" w:rsidP="00230656">
      <w:pPr>
        <w:pStyle w:val="Odstavecseseznamem"/>
        <w:numPr>
          <w:ilvl w:val="0"/>
          <w:numId w:val="33"/>
        </w:numPr>
        <w:spacing w:after="160" w:line="259" w:lineRule="auto"/>
        <w:rPr>
          <w:rFonts w:ascii="Arial" w:hAnsi="Arial" w:cs="Arial"/>
          <w:sz w:val="22"/>
        </w:rPr>
      </w:pPr>
      <w:r w:rsidRPr="00984504">
        <w:rPr>
          <w:rFonts w:ascii="Arial" w:hAnsi="Arial" w:cs="Arial"/>
          <w:sz w:val="22"/>
        </w:rPr>
        <w:t>odřeknut bez náhrady v situaci, kdy následující vlak jede do 15 min (typicky úsek Tišnov – Kuřim nebo Rájec-Jestřebí – Blansko během špičky)</w:t>
      </w:r>
    </w:p>
    <w:p w14:paraId="7EAAA5FB" w14:textId="77777777" w:rsidR="00230656" w:rsidRPr="00984504" w:rsidRDefault="00230656" w:rsidP="00230656">
      <w:pPr>
        <w:pStyle w:val="Odstavecseseznamem"/>
        <w:numPr>
          <w:ilvl w:val="0"/>
          <w:numId w:val="33"/>
        </w:numPr>
        <w:spacing w:after="160" w:line="259" w:lineRule="auto"/>
        <w:rPr>
          <w:rFonts w:ascii="Arial" w:hAnsi="Arial" w:cs="Arial"/>
          <w:sz w:val="22"/>
        </w:rPr>
      </w:pPr>
      <w:r w:rsidRPr="00984504">
        <w:rPr>
          <w:rFonts w:ascii="Arial" w:hAnsi="Arial" w:cs="Arial"/>
          <w:sz w:val="22"/>
        </w:rPr>
        <w:t>veden pohotovostní soupravou nebo jinou soupravou z prostoje (mimořádný přestup je v této situaci přípustný)</w:t>
      </w:r>
    </w:p>
    <w:p w14:paraId="73AE9B6C" w14:textId="77777777" w:rsidR="00230656" w:rsidRPr="00984504" w:rsidRDefault="00230656" w:rsidP="00230656">
      <w:pPr>
        <w:pStyle w:val="Odstavecseseznamem"/>
        <w:numPr>
          <w:ilvl w:val="0"/>
          <w:numId w:val="33"/>
        </w:numPr>
        <w:spacing w:after="160" w:line="259" w:lineRule="auto"/>
        <w:rPr>
          <w:rFonts w:ascii="Arial" w:hAnsi="Arial" w:cs="Arial"/>
          <w:sz w:val="22"/>
        </w:rPr>
      </w:pPr>
      <w:r w:rsidRPr="00984504">
        <w:rPr>
          <w:rFonts w:ascii="Arial" w:hAnsi="Arial" w:cs="Arial"/>
          <w:sz w:val="22"/>
        </w:rPr>
        <w:t xml:space="preserve">veden náhradní dopravou </w:t>
      </w:r>
    </w:p>
    <w:p w14:paraId="0C8D6736" w14:textId="77777777" w:rsidR="00230656" w:rsidRDefault="00230656" w:rsidP="00230656">
      <w:r>
        <w:t>Při odřeknutí vlaku v celé trase nebo v části trasy bez náhrady zajistí železniční dopravce, aby následující vlak obsloužil všechny stanice / zastávky jako odřeknutý vlak. O případném mimořádném zastavování následujícího vlaku informuje mj. i provozní personál přítomný v odříkaném vlaku za účelem předání této informace cestujícím (typicky zejm. na linkách S2, S3, S4, S41).</w:t>
      </w:r>
    </w:p>
    <w:p w14:paraId="27BD4887" w14:textId="77777777" w:rsidR="00230656" w:rsidRDefault="00230656" w:rsidP="00230656"/>
    <w:p w14:paraId="23942894" w14:textId="77777777" w:rsidR="00230656" w:rsidRDefault="00230656" w:rsidP="00230656">
      <w:pPr>
        <w:rPr>
          <w:b/>
          <w:caps/>
          <w:sz w:val="24"/>
          <w:szCs w:val="24"/>
        </w:rPr>
      </w:pPr>
      <w:r>
        <w:rPr>
          <w:b/>
          <w:caps/>
          <w:sz w:val="24"/>
          <w:szCs w:val="24"/>
        </w:rPr>
        <w:t>PRAVIDLA PRO JEDNOTLIVé LINKY</w:t>
      </w:r>
    </w:p>
    <w:p w14:paraId="05E57ED3" w14:textId="77777777" w:rsidR="00230656" w:rsidRPr="00437910" w:rsidRDefault="00230656" w:rsidP="00230656">
      <w:pPr>
        <w:rPr>
          <w:u w:val="single"/>
        </w:rPr>
      </w:pPr>
      <w:r w:rsidRPr="00437910">
        <w:rPr>
          <w:u w:val="single"/>
        </w:rPr>
        <w:t>Linka S3</w:t>
      </w:r>
    </w:p>
    <w:p w14:paraId="503F1BF3" w14:textId="77777777" w:rsidR="00230656" w:rsidRPr="00437910" w:rsidRDefault="00230656" w:rsidP="00230656">
      <w:r w:rsidRPr="00437910">
        <w:t>Je-li osobní vlak z Křižanova opožděn o 15 min a více,</w:t>
      </w:r>
      <w:r>
        <w:t xml:space="preserve"> zajistí železniční dopravce vypravení jiné jednotky z Tišnova načas (náhradní trasa za zpožděný vlak). Zpožděná jednotka ukončí jízdu ve stanici Tišnov, kde přejde na následující vlak.</w:t>
      </w:r>
    </w:p>
    <w:p w14:paraId="20201511" w14:textId="77777777" w:rsidR="00230656" w:rsidRDefault="00230656" w:rsidP="00230656">
      <w:r>
        <w:t>Pokud je s ohledem na výši zpoždění osobního vlaku ve směru Hustopeče u Brna zřejmé, že obratový vlak z Hustopečí u Brna bude opožděn o více jak 5 minut, zajistí železniční dopravce odřeknutí zpožděného vlaku v úseku Šakvice – Hustopeče u Brna a obratového vlaku v úseku Hustopeče u Brna – Šakvice a jejich mimořádné nahrazení pohotovostním autobusem IDS JMK v odřeknutém úseku.</w:t>
      </w:r>
    </w:p>
    <w:p w14:paraId="09D4F436" w14:textId="77777777" w:rsidR="00230656" w:rsidRDefault="00230656" w:rsidP="00230656"/>
    <w:p w14:paraId="49A97696" w14:textId="77777777" w:rsidR="00230656" w:rsidRDefault="00230656" w:rsidP="00230656">
      <w:pPr>
        <w:rPr>
          <w:b/>
          <w:caps/>
          <w:sz w:val="24"/>
          <w:szCs w:val="24"/>
        </w:rPr>
      </w:pPr>
      <w:r>
        <w:rPr>
          <w:b/>
          <w:caps/>
          <w:sz w:val="24"/>
          <w:szCs w:val="24"/>
        </w:rPr>
        <w:t>MODELOVÉ SITUACE V UZLU BRNO</w:t>
      </w:r>
    </w:p>
    <w:p w14:paraId="05373076" w14:textId="77777777" w:rsidR="00F91E03" w:rsidRPr="00F91E03" w:rsidRDefault="00F91E03" w:rsidP="00230656">
      <w:pPr>
        <w:rPr>
          <w:b/>
          <w:caps/>
          <w:sz w:val="24"/>
          <w:szCs w:val="24"/>
        </w:rPr>
      </w:pPr>
    </w:p>
    <w:tbl>
      <w:tblPr>
        <w:tblW w:w="9356" w:type="dxa"/>
        <w:tblInd w:w="3" w:type="dxa"/>
        <w:tblLayout w:type="fixed"/>
        <w:tblCellMar>
          <w:left w:w="0" w:type="dxa"/>
          <w:right w:w="0" w:type="dxa"/>
        </w:tblCellMar>
        <w:tblLook w:val="0000" w:firstRow="0" w:lastRow="0" w:firstColumn="0" w:lastColumn="0" w:noHBand="0" w:noVBand="0"/>
      </w:tblPr>
      <w:tblGrid>
        <w:gridCol w:w="569"/>
        <w:gridCol w:w="8787"/>
      </w:tblGrid>
      <w:tr w:rsidR="00D520CF" w:rsidRPr="00F4566E" w14:paraId="352ECA31" w14:textId="77777777" w:rsidTr="00F91E03">
        <w:trPr>
          <w:trHeight w:val="57"/>
        </w:trPr>
        <w:tc>
          <w:tcPr>
            <w:tcW w:w="569" w:type="dxa"/>
            <w:tcBorders>
              <w:top w:val="single" w:sz="2" w:space="0" w:color="000000"/>
              <w:left w:val="single" w:sz="2" w:space="0" w:color="000000"/>
              <w:bottom w:val="single" w:sz="2" w:space="0" w:color="000000"/>
              <w:right w:val="single" w:sz="2" w:space="0" w:color="000000"/>
            </w:tcBorders>
            <w:shd w:val="clear" w:color="auto" w:fill="C5D8F0"/>
          </w:tcPr>
          <w:p w14:paraId="314ADBC9" w14:textId="77777777" w:rsidR="00BC5140" w:rsidRPr="005C0BA9" w:rsidRDefault="00BC5140" w:rsidP="005C0BA9">
            <w:pPr>
              <w:widowControl w:val="0"/>
              <w:kinsoku w:val="0"/>
              <w:overflowPunct w:val="0"/>
              <w:autoSpaceDE w:val="0"/>
              <w:autoSpaceDN w:val="0"/>
              <w:adjustRightInd w:val="0"/>
              <w:spacing w:before="60" w:after="60"/>
              <w:ind w:left="3"/>
              <w:jc w:val="center"/>
              <w:rPr>
                <w:rFonts w:ascii="Times New Roman" w:hAnsi="Times New Roman"/>
                <w:sz w:val="20"/>
              </w:rPr>
            </w:pPr>
          </w:p>
        </w:tc>
        <w:tc>
          <w:tcPr>
            <w:tcW w:w="8787" w:type="dxa"/>
            <w:tcBorders>
              <w:top w:val="single" w:sz="2" w:space="0" w:color="000000"/>
              <w:left w:val="single" w:sz="2" w:space="0" w:color="000000"/>
              <w:bottom w:val="single" w:sz="2" w:space="0" w:color="000000"/>
              <w:right w:val="single" w:sz="2" w:space="0" w:color="000000"/>
            </w:tcBorders>
            <w:shd w:val="clear" w:color="auto" w:fill="C5D8F0"/>
          </w:tcPr>
          <w:p w14:paraId="1FDE7B59" w14:textId="77777777" w:rsidR="00BC5140" w:rsidRPr="005C0BA9" w:rsidRDefault="00BC5140" w:rsidP="005C0BA9">
            <w:pPr>
              <w:widowControl w:val="0"/>
              <w:kinsoku w:val="0"/>
              <w:overflowPunct w:val="0"/>
              <w:autoSpaceDE w:val="0"/>
              <w:autoSpaceDN w:val="0"/>
              <w:adjustRightInd w:val="0"/>
              <w:spacing w:before="60" w:after="60"/>
              <w:ind w:left="56"/>
              <w:rPr>
                <w:rFonts w:ascii="Times New Roman" w:hAnsi="Times New Roman"/>
                <w:sz w:val="20"/>
              </w:rPr>
            </w:pPr>
            <w:r w:rsidRPr="005C0BA9">
              <w:rPr>
                <w:rFonts w:cs="Arial"/>
                <w:b/>
                <w:bCs/>
                <w:spacing w:val="-1"/>
                <w:sz w:val="20"/>
              </w:rPr>
              <w:t>Brno</w:t>
            </w:r>
            <w:r w:rsidRPr="005C0BA9">
              <w:rPr>
                <w:rFonts w:cs="Arial"/>
                <w:b/>
                <w:bCs/>
                <w:sz w:val="20"/>
              </w:rPr>
              <w:t xml:space="preserve"> </w:t>
            </w:r>
            <w:r w:rsidRPr="005C0BA9">
              <w:rPr>
                <w:rFonts w:cs="Arial"/>
                <w:b/>
                <w:bCs/>
                <w:spacing w:val="-2"/>
                <w:sz w:val="20"/>
              </w:rPr>
              <w:t>hl.</w:t>
            </w:r>
            <w:r w:rsidRPr="005C0BA9">
              <w:rPr>
                <w:rFonts w:cs="Arial"/>
                <w:b/>
                <w:bCs/>
                <w:spacing w:val="1"/>
                <w:sz w:val="20"/>
              </w:rPr>
              <w:t xml:space="preserve"> </w:t>
            </w:r>
            <w:r w:rsidRPr="005C0BA9">
              <w:rPr>
                <w:rFonts w:cs="Arial"/>
                <w:b/>
                <w:bCs/>
                <w:spacing w:val="-1"/>
                <w:sz w:val="20"/>
              </w:rPr>
              <w:t>n.</w:t>
            </w:r>
            <w:r w:rsidRPr="005C0BA9">
              <w:rPr>
                <w:rFonts w:cs="Arial"/>
                <w:b/>
                <w:bCs/>
                <w:spacing w:val="1"/>
                <w:sz w:val="20"/>
              </w:rPr>
              <w:t xml:space="preserve"> </w:t>
            </w:r>
            <w:r w:rsidRPr="005C0BA9">
              <w:rPr>
                <w:rFonts w:cs="Arial"/>
                <w:b/>
                <w:bCs/>
                <w:sz w:val="20"/>
              </w:rPr>
              <w:t>bez</w:t>
            </w:r>
            <w:r w:rsidRPr="005C0BA9">
              <w:rPr>
                <w:rFonts w:cs="Arial"/>
                <w:b/>
                <w:bCs/>
                <w:spacing w:val="-4"/>
                <w:sz w:val="20"/>
              </w:rPr>
              <w:t xml:space="preserve"> </w:t>
            </w:r>
            <w:r w:rsidRPr="005C0BA9">
              <w:rPr>
                <w:rFonts w:cs="Arial"/>
                <w:b/>
                <w:bCs/>
                <w:sz w:val="20"/>
              </w:rPr>
              <w:t>1</w:t>
            </w:r>
            <w:r w:rsidRPr="005C0BA9">
              <w:rPr>
                <w:rFonts w:cs="Arial"/>
                <w:b/>
                <w:bCs/>
                <w:spacing w:val="3"/>
                <w:sz w:val="20"/>
              </w:rPr>
              <w:t xml:space="preserve"> </w:t>
            </w:r>
            <w:r w:rsidRPr="005C0BA9">
              <w:rPr>
                <w:rFonts w:cs="Arial"/>
                <w:b/>
                <w:bCs/>
                <w:spacing w:val="-1"/>
                <w:sz w:val="20"/>
              </w:rPr>
              <w:t>průchozí</w:t>
            </w:r>
            <w:r w:rsidRPr="005C0BA9">
              <w:rPr>
                <w:rFonts w:cs="Arial"/>
                <w:b/>
                <w:bCs/>
                <w:spacing w:val="-3"/>
                <w:sz w:val="20"/>
              </w:rPr>
              <w:t xml:space="preserve"> </w:t>
            </w:r>
            <w:r w:rsidRPr="005C0BA9">
              <w:rPr>
                <w:rFonts w:cs="Arial"/>
                <w:b/>
                <w:bCs/>
                <w:spacing w:val="-1"/>
                <w:sz w:val="20"/>
              </w:rPr>
              <w:t>koleje</w:t>
            </w:r>
          </w:p>
        </w:tc>
      </w:tr>
      <w:tr w:rsidR="00F91E03" w:rsidRPr="00F4566E" w14:paraId="643E3EAF" w14:textId="77777777" w:rsidTr="00F91E03">
        <w:trPr>
          <w:trHeight w:val="57"/>
        </w:trPr>
        <w:tc>
          <w:tcPr>
            <w:tcW w:w="569" w:type="dxa"/>
            <w:tcBorders>
              <w:top w:val="single" w:sz="2" w:space="0" w:color="000000"/>
              <w:left w:val="single" w:sz="2" w:space="0" w:color="000000"/>
              <w:bottom w:val="single" w:sz="2" w:space="0" w:color="000000"/>
              <w:right w:val="single" w:sz="2" w:space="0" w:color="000000"/>
            </w:tcBorders>
            <w:shd w:val="clear" w:color="auto" w:fill="auto"/>
          </w:tcPr>
          <w:p w14:paraId="5F0F90DE" w14:textId="77777777" w:rsidR="00BC5140" w:rsidRPr="005C0BA9" w:rsidRDefault="00BC5140" w:rsidP="005C0BA9">
            <w:pPr>
              <w:widowControl w:val="0"/>
              <w:kinsoku w:val="0"/>
              <w:overflowPunct w:val="0"/>
              <w:autoSpaceDE w:val="0"/>
              <w:autoSpaceDN w:val="0"/>
              <w:adjustRightInd w:val="0"/>
              <w:spacing w:before="60" w:after="60"/>
              <w:ind w:left="190"/>
              <w:rPr>
                <w:rFonts w:ascii="Times New Roman" w:hAnsi="Times New Roman"/>
                <w:sz w:val="20"/>
              </w:rPr>
            </w:pPr>
            <w:r w:rsidRPr="005C0BA9">
              <w:rPr>
                <w:rFonts w:cs="Arial"/>
                <w:sz w:val="20"/>
              </w:rPr>
              <w:t>S2</w:t>
            </w:r>
          </w:p>
        </w:tc>
        <w:tc>
          <w:tcPr>
            <w:tcW w:w="8787" w:type="dxa"/>
            <w:tcBorders>
              <w:top w:val="single" w:sz="2" w:space="0" w:color="000000"/>
              <w:left w:val="single" w:sz="2" w:space="0" w:color="000000"/>
              <w:bottom w:val="single" w:sz="2" w:space="0" w:color="000000"/>
              <w:right w:val="single" w:sz="2" w:space="0" w:color="000000"/>
            </w:tcBorders>
            <w:shd w:val="clear" w:color="auto" w:fill="auto"/>
          </w:tcPr>
          <w:p w14:paraId="73357108" w14:textId="77777777" w:rsidR="00BC5140" w:rsidRPr="005C0BA9" w:rsidRDefault="005C0BA9" w:rsidP="00D520CF">
            <w:pPr>
              <w:widowControl w:val="0"/>
              <w:kinsoku w:val="0"/>
              <w:overflowPunct w:val="0"/>
              <w:autoSpaceDE w:val="0"/>
              <w:autoSpaceDN w:val="0"/>
              <w:adjustRightInd w:val="0"/>
              <w:spacing w:before="60" w:after="60"/>
              <w:ind w:left="282" w:right="64" w:hanging="226"/>
              <w:jc w:val="left"/>
              <w:rPr>
                <w:rFonts w:ascii="Times New Roman" w:hAnsi="Times New Roman"/>
                <w:sz w:val="20"/>
              </w:rPr>
            </w:pPr>
            <w:r>
              <w:rPr>
                <w:rFonts w:cs="Arial"/>
                <w:spacing w:val="-1"/>
                <w:sz w:val="20"/>
              </w:rPr>
              <w:t xml:space="preserve">Os </w:t>
            </w:r>
            <w:r w:rsidR="00BC5140" w:rsidRPr="005C0BA9">
              <w:rPr>
                <w:rFonts w:cs="Arial"/>
                <w:spacing w:val="-2"/>
                <w:sz w:val="20"/>
              </w:rPr>
              <w:t>15min</w:t>
            </w:r>
            <w:r>
              <w:rPr>
                <w:rFonts w:cs="Arial"/>
                <w:spacing w:val="-2"/>
                <w:sz w:val="20"/>
              </w:rPr>
              <w:t>.</w:t>
            </w:r>
            <w:r w:rsidR="00BC5140" w:rsidRPr="005C0BA9">
              <w:rPr>
                <w:rFonts w:cs="Arial"/>
                <w:spacing w:val="-2"/>
                <w:sz w:val="20"/>
              </w:rPr>
              <w:t xml:space="preserve"> </w:t>
            </w:r>
            <w:r>
              <w:rPr>
                <w:rFonts w:cs="Arial"/>
                <w:spacing w:val="-1"/>
                <w:sz w:val="20"/>
              </w:rPr>
              <w:t>intervalu</w:t>
            </w:r>
            <w:r w:rsidR="00BC5140" w:rsidRPr="005C0BA9">
              <w:rPr>
                <w:rFonts w:cs="Arial"/>
                <w:spacing w:val="-2"/>
                <w:sz w:val="20"/>
              </w:rPr>
              <w:t xml:space="preserve"> </w:t>
            </w:r>
            <w:r w:rsidR="00BC5140" w:rsidRPr="005C0BA9">
              <w:rPr>
                <w:rFonts w:cs="Arial"/>
                <w:sz w:val="20"/>
              </w:rPr>
              <w:t>veďte</w:t>
            </w:r>
            <w:r w:rsidR="00BC5140" w:rsidRPr="005C0BA9">
              <w:rPr>
                <w:rFonts w:cs="Arial"/>
                <w:spacing w:val="-5"/>
                <w:sz w:val="20"/>
              </w:rPr>
              <w:t xml:space="preserve"> </w:t>
            </w:r>
            <w:r w:rsidR="00F4566E" w:rsidRPr="005C0BA9">
              <w:rPr>
                <w:rFonts w:cs="Arial"/>
                <w:spacing w:val="-5"/>
                <w:sz w:val="20"/>
              </w:rPr>
              <w:t xml:space="preserve">provozním </w:t>
            </w:r>
            <w:r w:rsidR="00BC5140" w:rsidRPr="005C0BA9">
              <w:rPr>
                <w:rFonts w:cs="Arial"/>
                <w:spacing w:val="-2"/>
                <w:sz w:val="20"/>
              </w:rPr>
              <w:t>odklonem</w:t>
            </w:r>
            <w:r w:rsidR="00F4566E" w:rsidRPr="005C0BA9">
              <w:rPr>
                <w:rFonts w:cs="Arial"/>
                <w:spacing w:val="69"/>
                <w:sz w:val="20"/>
              </w:rPr>
              <w:t xml:space="preserve"> </w:t>
            </w:r>
            <w:r w:rsidR="00BC5140" w:rsidRPr="005C0BA9">
              <w:rPr>
                <w:rFonts w:cs="Arial"/>
                <w:spacing w:val="-1"/>
                <w:sz w:val="20"/>
              </w:rPr>
              <w:t>z/do</w:t>
            </w:r>
            <w:r w:rsidR="00BC5140" w:rsidRPr="005C0BA9">
              <w:rPr>
                <w:rFonts w:cs="Arial"/>
                <w:sz w:val="20"/>
              </w:rPr>
              <w:t xml:space="preserve"> </w:t>
            </w:r>
            <w:r w:rsidR="00BC5140" w:rsidRPr="005C0BA9">
              <w:rPr>
                <w:rFonts w:cs="Arial"/>
                <w:spacing w:val="-1"/>
                <w:sz w:val="20"/>
              </w:rPr>
              <w:t>Brna</w:t>
            </w:r>
            <w:r w:rsidR="00F4566E" w:rsidRPr="005C0BA9">
              <w:rPr>
                <w:rFonts w:cs="Arial"/>
                <w:spacing w:val="-1"/>
                <w:sz w:val="20"/>
              </w:rPr>
              <w:t xml:space="preserve"> dolního nádraží</w:t>
            </w:r>
          </w:p>
        </w:tc>
      </w:tr>
      <w:tr w:rsidR="00F91E03" w:rsidRPr="00F4566E" w14:paraId="55E4684B" w14:textId="77777777" w:rsidTr="00F91E03">
        <w:trPr>
          <w:trHeight w:val="57"/>
        </w:trPr>
        <w:tc>
          <w:tcPr>
            <w:tcW w:w="569" w:type="dxa"/>
            <w:tcBorders>
              <w:top w:val="single" w:sz="2" w:space="0" w:color="000000"/>
              <w:left w:val="single" w:sz="2" w:space="0" w:color="000000"/>
              <w:bottom w:val="single" w:sz="2" w:space="0" w:color="000000"/>
              <w:right w:val="single" w:sz="2" w:space="0" w:color="000000"/>
            </w:tcBorders>
            <w:shd w:val="clear" w:color="auto" w:fill="auto"/>
          </w:tcPr>
          <w:p w14:paraId="42F7A64D" w14:textId="77777777" w:rsidR="00BC5140" w:rsidRPr="005C0BA9" w:rsidRDefault="00BC5140" w:rsidP="005C0BA9">
            <w:pPr>
              <w:widowControl w:val="0"/>
              <w:kinsoku w:val="0"/>
              <w:overflowPunct w:val="0"/>
              <w:autoSpaceDE w:val="0"/>
              <w:autoSpaceDN w:val="0"/>
              <w:adjustRightInd w:val="0"/>
              <w:spacing w:before="60" w:after="60"/>
              <w:ind w:left="190"/>
              <w:rPr>
                <w:rFonts w:ascii="Times New Roman" w:hAnsi="Times New Roman"/>
                <w:sz w:val="20"/>
              </w:rPr>
            </w:pPr>
            <w:r w:rsidRPr="005C0BA9">
              <w:rPr>
                <w:rFonts w:cs="Arial"/>
                <w:sz w:val="20"/>
              </w:rPr>
              <w:t>S3</w:t>
            </w:r>
          </w:p>
        </w:tc>
        <w:tc>
          <w:tcPr>
            <w:tcW w:w="8787" w:type="dxa"/>
            <w:tcBorders>
              <w:top w:val="single" w:sz="2" w:space="0" w:color="000000"/>
              <w:left w:val="single" w:sz="2" w:space="0" w:color="000000"/>
              <w:bottom w:val="single" w:sz="2" w:space="0" w:color="000000"/>
              <w:right w:val="single" w:sz="2" w:space="0" w:color="000000"/>
            </w:tcBorders>
            <w:shd w:val="clear" w:color="auto" w:fill="auto"/>
          </w:tcPr>
          <w:p w14:paraId="31B3B2F0" w14:textId="77777777" w:rsidR="00BC5140" w:rsidRPr="005C0BA9" w:rsidRDefault="005C0BA9" w:rsidP="00D520CF">
            <w:pPr>
              <w:widowControl w:val="0"/>
              <w:kinsoku w:val="0"/>
              <w:overflowPunct w:val="0"/>
              <w:autoSpaceDE w:val="0"/>
              <w:autoSpaceDN w:val="0"/>
              <w:adjustRightInd w:val="0"/>
              <w:spacing w:before="60" w:after="60"/>
              <w:ind w:left="57" w:right="249"/>
              <w:jc w:val="left"/>
              <w:rPr>
                <w:rFonts w:ascii="Times New Roman" w:hAnsi="Times New Roman"/>
                <w:sz w:val="20"/>
              </w:rPr>
            </w:pPr>
            <w:r>
              <w:rPr>
                <w:rFonts w:cs="Arial"/>
                <w:spacing w:val="-1"/>
                <w:sz w:val="20"/>
              </w:rPr>
              <w:t xml:space="preserve">Os 15min. intervalu </w:t>
            </w:r>
            <w:r w:rsidR="00BC5140" w:rsidRPr="005C0BA9">
              <w:rPr>
                <w:rFonts w:cs="Arial"/>
                <w:spacing w:val="-1"/>
                <w:sz w:val="20"/>
              </w:rPr>
              <w:t>veďte</w:t>
            </w:r>
            <w:r w:rsidR="00BC5140" w:rsidRPr="005C0BA9">
              <w:rPr>
                <w:rFonts w:cs="Arial"/>
                <w:spacing w:val="-5"/>
                <w:sz w:val="20"/>
              </w:rPr>
              <w:t xml:space="preserve"> </w:t>
            </w:r>
            <w:r w:rsidR="00F4566E" w:rsidRPr="005C0BA9">
              <w:rPr>
                <w:rFonts w:cs="Arial"/>
                <w:spacing w:val="-1"/>
                <w:sz w:val="20"/>
              </w:rPr>
              <w:t>provozním odklonem přes Brno dolní nádraží</w:t>
            </w:r>
          </w:p>
        </w:tc>
      </w:tr>
      <w:tr w:rsidR="00BC5140" w:rsidRPr="00BC5140" w14:paraId="05FFC80D" w14:textId="77777777" w:rsidTr="00F91E03">
        <w:trPr>
          <w:trHeight w:val="57"/>
        </w:trPr>
        <w:tc>
          <w:tcPr>
            <w:tcW w:w="569" w:type="dxa"/>
            <w:tcBorders>
              <w:top w:val="single" w:sz="2" w:space="0" w:color="000000"/>
              <w:left w:val="single" w:sz="2" w:space="0" w:color="000000"/>
              <w:bottom w:val="single" w:sz="2" w:space="0" w:color="000000"/>
              <w:right w:val="single" w:sz="2" w:space="0" w:color="000000"/>
            </w:tcBorders>
            <w:shd w:val="clear" w:color="auto" w:fill="auto"/>
          </w:tcPr>
          <w:p w14:paraId="3681ED8C" w14:textId="77777777" w:rsidR="00BC5140" w:rsidRPr="005C0BA9" w:rsidRDefault="00BC5140" w:rsidP="005C0BA9">
            <w:pPr>
              <w:widowControl w:val="0"/>
              <w:kinsoku w:val="0"/>
              <w:overflowPunct w:val="0"/>
              <w:autoSpaceDE w:val="0"/>
              <w:autoSpaceDN w:val="0"/>
              <w:adjustRightInd w:val="0"/>
              <w:spacing w:before="60" w:after="60"/>
              <w:ind w:left="56"/>
              <w:rPr>
                <w:rFonts w:ascii="Times New Roman" w:hAnsi="Times New Roman"/>
                <w:sz w:val="20"/>
              </w:rPr>
            </w:pPr>
            <w:r w:rsidRPr="005C0BA9">
              <w:rPr>
                <w:rFonts w:cs="Arial"/>
                <w:spacing w:val="-1"/>
                <w:sz w:val="20"/>
              </w:rPr>
              <w:t>Pozn.</w:t>
            </w:r>
          </w:p>
        </w:tc>
        <w:tc>
          <w:tcPr>
            <w:tcW w:w="8787" w:type="dxa"/>
            <w:tcBorders>
              <w:top w:val="single" w:sz="2" w:space="0" w:color="000000"/>
              <w:left w:val="single" w:sz="2" w:space="0" w:color="000000"/>
              <w:bottom w:val="single" w:sz="2" w:space="0" w:color="000000"/>
              <w:right w:val="single" w:sz="2" w:space="0" w:color="000000"/>
            </w:tcBorders>
            <w:shd w:val="clear" w:color="auto" w:fill="auto"/>
          </w:tcPr>
          <w:p w14:paraId="3182E7B5" w14:textId="77777777" w:rsidR="00BC5140" w:rsidRPr="005C0BA9" w:rsidRDefault="00F4566E" w:rsidP="005C0BA9">
            <w:pPr>
              <w:widowControl w:val="0"/>
              <w:kinsoku w:val="0"/>
              <w:overflowPunct w:val="0"/>
              <w:autoSpaceDE w:val="0"/>
              <w:autoSpaceDN w:val="0"/>
              <w:adjustRightInd w:val="0"/>
              <w:spacing w:before="60" w:after="60"/>
              <w:ind w:left="56"/>
              <w:rPr>
                <w:rFonts w:ascii="Times New Roman" w:hAnsi="Times New Roman"/>
                <w:sz w:val="20"/>
              </w:rPr>
            </w:pPr>
            <w:r w:rsidRPr="00085558">
              <w:rPr>
                <w:rFonts w:cs="Arial"/>
                <w:spacing w:val="-1"/>
                <w:sz w:val="20"/>
              </w:rPr>
              <w:t>Informátor</w:t>
            </w:r>
            <w:r w:rsidRPr="005C0BA9">
              <w:rPr>
                <w:rFonts w:cs="Arial"/>
                <w:spacing w:val="-1"/>
                <w:sz w:val="20"/>
              </w:rPr>
              <w:t>: Brno hl.n., Brno-Židenice</w:t>
            </w:r>
          </w:p>
        </w:tc>
      </w:tr>
    </w:tbl>
    <w:p w14:paraId="40AA3E2A" w14:textId="77777777" w:rsidR="002F2251" w:rsidRDefault="002F2251" w:rsidP="00230656">
      <w:pPr>
        <w:spacing w:before="0" w:after="0"/>
        <w:rPr>
          <w:rFonts w:cs="Arial"/>
        </w:rPr>
      </w:pPr>
    </w:p>
    <w:tbl>
      <w:tblPr>
        <w:tblW w:w="9359" w:type="dxa"/>
        <w:tblLayout w:type="fixed"/>
        <w:tblCellMar>
          <w:left w:w="0" w:type="dxa"/>
          <w:right w:w="0" w:type="dxa"/>
        </w:tblCellMar>
        <w:tblLook w:val="0000" w:firstRow="0" w:lastRow="0" w:firstColumn="0" w:lastColumn="0" w:noHBand="0" w:noVBand="0"/>
      </w:tblPr>
      <w:tblGrid>
        <w:gridCol w:w="569"/>
        <w:gridCol w:w="8790"/>
      </w:tblGrid>
      <w:tr w:rsidR="00BC5140" w:rsidRPr="00D520CF" w14:paraId="3CD68F34" w14:textId="77777777" w:rsidTr="00F91E03">
        <w:trPr>
          <w:trHeight w:val="57"/>
        </w:trPr>
        <w:tc>
          <w:tcPr>
            <w:tcW w:w="569" w:type="dxa"/>
            <w:tcBorders>
              <w:top w:val="single" w:sz="2" w:space="0" w:color="000000"/>
              <w:left w:val="single" w:sz="2" w:space="0" w:color="000000"/>
              <w:bottom w:val="single" w:sz="2" w:space="0" w:color="000000"/>
              <w:right w:val="single" w:sz="2" w:space="0" w:color="000000"/>
            </w:tcBorders>
            <w:shd w:val="clear" w:color="auto" w:fill="C5D8F0"/>
          </w:tcPr>
          <w:p w14:paraId="5E1FA7E0" w14:textId="77777777" w:rsidR="00BC5140" w:rsidRPr="00D520CF" w:rsidRDefault="00BC5140" w:rsidP="00D520CF">
            <w:pPr>
              <w:keepNext/>
              <w:widowControl w:val="0"/>
              <w:kinsoku w:val="0"/>
              <w:overflowPunct w:val="0"/>
              <w:autoSpaceDE w:val="0"/>
              <w:autoSpaceDN w:val="0"/>
              <w:adjustRightInd w:val="0"/>
              <w:spacing w:before="60" w:after="60"/>
              <w:ind w:left="3"/>
              <w:jc w:val="center"/>
              <w:rPr>
                <w:rFonts w:ascii="Times New Roman" w:hAnsi="Times New Roman"/>
                <w:sz w:val="20"/>
              </w:rPr>
            </w:pPr>
          </w:p>
        </w:tc>
        <w:tc>
          <w:tcPr>
            <w:tcW w:w="8790" w:type="dxa"/>
            <w:tcBorders>
              <w:top w:val="single" w:sz="2" w:space="0" w:color="000000"/>
              <w:left w:val="single" w:sz="2" w:space="0" w:color="000000"/>
              <w:bottom w:val="single" w:sz="2" w:space="0" w:color="000000"/>
              <w:right w:val="single" w:sz="2" w:space="0" w:color="000000"/>
            </w:tcBorders>
            <w:shd w:val="clear" w:color="auto" w:fill="C5D8F0"/>
          </w:tcPr>
          <w:p w14:paraId="7F781550" w14:textId="77777777" w:rsidR="00BC5140" w:rsidRPr="00D520CF" w:rsidRDefault="00BC5140" w:rsidP="00D520CF">
            <w:pPr>
              <w:keepNext/>
              <w:widowControl w:val="0"/>
              <w:kinsoku w:val="0"/>
              <w:overflowPunct w:val="0"/>
              <w:autoSpaceDE w:val="0"/>
              <w:autoSpaceDN w:val="0"/>
              <w:adjustRightInd w:val="0"/>
              <w:spacing w:before="60" w:after="60"/>
              <w:ind w:left="56"/>
              <w:rPr>
                <w:rFonts w:ascii="Times New Roman" w:hAnsi="Times New Roman"/>
                <w:sz w:val="20"/>
              </w:rPr>
            </w:pPr>
            <w:r w:rsidRPr="00D520CF">
              <w:rPr>
                <w:rFonts w:cs="Arial"/>
                <w:b/>
                <w:bCs/>
                <w:spacing w:val="-1"/>
                <w:sz w:val="20"/>
              </w:rPr>
              <w:t>Brno</w:t>
            </w:r>
            <w:r w:rsidRPr="00D520CF">
              <w:rPr>
                <w:rFonts w:cs="Arial"/>
                <w:b/>
                <w:bCs/>
                <w:sz w:val="20"/>
              </w:rPr>
              <w:t xml:space="preserve"> </w:t>
            </w:r>
            <w:r w:rsidRPr="00D520CF">
              <w:rPr>
                <w:rFonts w:cs="Arial"/>
                <w:b/>
                <w:bCs/>
                <w:spacing w:val="-2"/>
                <w:sz w:val="20"/>
              </w:rPr>
              <w:t>hl.</w:t>
            </w:r>
            <w:r w:rsidRPr="00D520CF">
              <w:rPr>
                <w:rFonts w:cs="Arial"/>
                <w:b/>
                <w:bCs/>
                <w:spacing w:val="2"/>
                <w:sz w:val="20"/>
              </w:rPr>
              <w:t xml:space="preserve"> </w:t>
            </w:r>
            <w:r w:rsidRPr="00D520CF">
              <w:rPr>
                <w:rFonts w:cs="Arial"/>
                <w:b/>
                <w:bCs/>
                <w:spacing w:val="-1"/>
                <w:sz w:val="20"/>
              </w:rPr>
              <w:t>n.</w:t>
            </w:r>
            <w:r w:rsidRPr="00D520CF">
              <w:rPr>
                <w:rFonts w:cs="Arial"/>
                <w:b/>
                <w:bCs/>
                <w:spacing w:val="1"/>
                <w:sz w:val="20"/>
              </w:rPr>
              <w:t xml:space="preserve"> </w:t>
            </w:r>
            <w:r w:rsidRPr="00D520CF">
              <w:rPr>
                <w:rFonts w:cs="Arial"/>
                <w:b/>
                <w:bCs/>
                <w:sz w:val="20"/>
              </w:rPr>
              <w:t>bez</w:t>
            </w:r>
            <w:r w:rsidRPr="00D520CF">
              <w:rPr>
                <w:rFonts w:cs="Arial"/>
                <w:b/>
                <w:bCs/>
                <w:spacing w:val="-4"/>
                <w:sz w:val="20"/>
              </w:rPr>
              <w:t xml:space="preserve"> </w:t>
            </w:r>
            <w:r w:rsidRPr="00D520CF">
              <w:rPr>
                <w:rFonts w:cs="Arial"/>
                <w:b/>
                <w:bCs/>
                <w:sz w:val="20"/>
              </w:rPr>
              <w:t>2</w:t>
            </w:r>
            <w:r w:rsidRPr="00D520CF">
              <w:rPr>
                <w:rFonts w:cs="Arial"/>
                <w:b/>
                <w:bCs/>
                <w:spacing w:val="3"/>
                <w:sz w:val="20"/>
              </w:rPr>
              <w:t xml:space="preserve"> </w:t>
            </w:r>
            <w:r w:rsidRPr="00D520CF">
              <w:rPr>
                <w:rFonts w:cs="Arial"/>
                <w:b/>
                <w:bCs/>
                <w:spacing w:val="-1"/>
                <w:sz w:val="20"/>
              </w:rPr>
              <w:t>průchozích</w:t>
            </w:r>
            <w:r w:rsidRPr="00D520CF">
              <w:rPr>
                <w:rFonts w:cs="Arial"/>
                <w:b/>
                <w:bCs/>
                <w:spacing w:val="-4"/>
                <w:sz w:val="20"/>
              </w:rPr>
              <w:t xml:space="preserve"> </w:t>
            </w:r>
            <w:r w:rsidRPr="00D520CF">
              <w:rPr>
                <w:rFonts w:cs="Arial"/>
                <w:b/>
                <w:bCs/>
                <w:spacing w:val="-1"/>
                <w:sz w:val="20"/>
              </w:rPr>
              <w:t>kolejí</w:t>
            </w:r>
          </w:p>
        </w:tc>
      </w:tr>
      <w:tr w:rsidR="00BC5140" w:rsidRPr="00D520CF" w14:paraId="543563A7" w14:textId="77777777" w:rsidTr="00F91E03">
        <w:trPr>
          <w:trHeight w:val="57"/>
        </w:trPr>
        <w:tc>
          <w:tcPr>
            <w:tcW w:w="569" w:type="dxa"/>
            <w:tcBorders>
              <w:top w:val="single" w:sz="2" w:space="0" w:color="000000"/>
              <w:left w:val="single" w:sz="2" w:space="0" w:color="000000"/>
              <w:bottom w:val="single" w:sz="2" w:space="0" w:color="000000"/>
              <w:right w:val="single" w:sz="2" w:space="0" w:color="000000"/>
            </w:tcBorders>
          </w:tcPr>
          <w:p w14:paraId="0E40A286" w14:textId="77777777" w:rsidR="00BC5140" w:rsidRPr="00D520CF" w:rsidRDefault="00BC5140" w:rsidP="00F91E03">
            <w:pPr>
              <w:keepNext/>
              <w:widowControl w:val="0"/>
              <w:kinsoku w:val="0"/>
              <w:overflowPunct w:val="0"/>
              <w:autoSpaceDE w:val="0"/>
              <w:autoSpaceDN w:val="0"/>
              <w:adjustRightInd w:val="0"/>
              <w:spacing w:before="60" w:after="60"/>
              <w:jc w:val="center"/>
              <w:rPr>
                <w:rFonts w:ascii="Times New Roman" w:hAnsi="Times New Roman"/>
                <w:sz w:val="20"/>
              </w:rPr>
            </w:pPr>
            <w:r w:rsidRPr="00D520CF">
              <w:rPr>
                <w:rFonts w:cs="Arial"/>
                <w:sz w:val="20"/>
              </w:rPr>
              <w:t>S2</w:t>
            </w:r>
          </w:p>
        </w:tc>
        <w:tc>
          <w:tcPr>
            <w:tcW w:w="8790" w:type="dxa"/>
            <w:tcBorders>
              <w:top w:val="single" w:sz="2" w:space="0" w:color="000000"/>
              <w:left w:val="single" w:sz="2" w:space="0" w:color="000000"/>
              <w:bottom w:val="single" w:sz="2" w:space="0" w:color="000000"/>
              <w:right w:val="single" w:sz="2" w:space="0" w:color="000000"/>
            </w:tcBorders>
          </w:tcPr>
          <w:p w14:paraId="60A79FFB" w14:textId="77777777" w:rsidR="00085558" w:rsidRDefault="00085558" w:rsidP="00D520CF">
            <w:pPr>
              <w:keepNext/>
              <w:widowControl w:val="0"/>
              <w:kinsoku w:val="0"/>
              <w:overflowPunct w:val="0"/>
              <w:autoSpaceDE w:val="0"/>
              <w:autoSpaceDN w:val="0"/>
              <w:adjustRightInd w:val="0"/>
              <w:spacing w:before="60" w:after="60"/>
              <w:ind w:left="282" w:right="163" w:hanging="226"/>
              <w:rPr>
                <w:rFonts w:cs="Arial"/>
                <w:spacing w:val="-2"/>
                <w:sz w:val="20"/>
              </w:rPr>
            </w:pPr>
            <w:r>
              <w:rPr>
                <w:rFonts w:cs="Arial"/>
                <w:spacing w:val="-2"/>
                <w:sz w:val="20"/>
              </w:rPr>
              <w:t>Roztržení linky:</w:t>
            </w:r>
          </w:p>
          <w:p w14:paraId="19B14DF5" w14:textId="77777777" w:rsidR="00BC5140" w:rsidRDefault="00085558" w:rsidP="00D520CF">
            <w:pPr>
              <w:keepNext/>
              <w:widowControl w:val="0"/>
              <w:kinsoku w:val="0"/>
              <w:overflowPunct w:val="0"/>
              <w:autoSpaceDE w:val="0"/>
              <w:autoSpaceDN w:val="0"/>
              <w:adjustRightInd w:val="0"/>
              <w:spacing w:before="60" w:after="60"/>
              <w:ind w:left="282" w:right="163" w:hanging="226"/>
              <w:rPr>
                <w:rFonts w:cs="Arial"/>
                <w:sz w:val="20"/>
              </w:rPr>
            </w:pPr>
            <w:r>
              <w:rPr>
                <w:rFonts w:cs="Arial"/>
                <w:spacing w:val="-2"/>
                <w:sz w:val="20"/>
              </w:rPr>
              <w:t xml:space="preserve">Os od/do Blanska provozním odklonem do/z Brna dolního nádraží </w:t>
            </w:r>
          </w:p>
          <w:p w14:paraId="42086773" w14:textId="77777777" w:rsidR="00085558" w:rsidRDefault="00085558" w:rsidP="00085558">
            <w:pPr>
              <w:keepNext/>
              <w:widowControl w:val="0"/>
              <w:kinsoku w:val="0"/>
              <w:overflowPunct w:val="0"/>
              <w:autoSpaceDE w:val="0"/>
              <w:autoSpaceDN w:val="0"/>
              <w:adjustRightInd w:val="0"/>
              <w:spacing w:before="60" w:after="60"/>
              <w:ind w:left="57" w:right="164"/>
              <w:rPr>
                <w:rFonts w:cs="Arial"/>
                <w:spacing w:val="-2"/>
                <w:sz w:val="20"/>
              </w:rPr>
            </w:pPr>
            <w:r>
              <w:rPr>
                <w:rFonts w:cs="Arial"/>
                <w:spacing w:val="-2"/>
                <w:sz w:val="20"/>
              </w:rPr>
              <w:t xml:space="preserve">Os do/od Sokolnic začínají / končí v Brně hl.n. (např. SK 701, ostré obraty). </w:t>
            </w:r>
          </w:p>
          <w:p w14:paraId="57759080" w14:textId="77777777" w:rsidR="005C0BA9" w:rsidRPr="00085558" w:rsidRDefault="00BC5140" w:rsidP="00085558">
            <w:pPr>
              <w:keepNext/>
              <w:widowControl w:val="0"/>
              <w:kinsoku w:val="0"/>
              <w:overflowPunct w:val="0"/>
              <w:autoSpaceDE w:val="0"/>
              <w:autoSpaceDN w:val="0"/>
              <w:adjustRightInd w:val="0"/>
              <w:spacing w:before="60" w:after="60"/>
              <w:ind w:left="56"/>
              <w:rPr>
                <w:rFonts w:cs="Arial"/>
                <w:spacing w:val="-2"/>
                <w:sz w:val="20"/>
              </w:rPr>
            </w:pPr>
            <w:r w:rsidRPr="00D520CF">
              <w:rPr>
                <w:rFonts w:cs="Arial"/>
                <w:sz w:val="20"/>
              </w:rPr>
              <w:t xml:space="preserve">Sp </w:t>
            </w:r>
            <w:r w:rsidR="00085558">
              <w:rPr>
                <w:rFonts w:cs="Arial"/>
                <w:sz w:val="20"/>
              </w:rPr>
              <w:t xml:space="preserve">provozním odklonem </w:t>
            </w:r>
            <w:r w:rsidR="00085558">
              <w:rPr>
                <w:rFonts w:cs="Arial"/>
                <w:spacing w:val="-2"/>
                <w:sz w:val="20"/>
              </w:rPr>
              <w:t xml:space="preserve">do/z Brna dolního nádraží, </w:t>
            </w:r>
            <w:r w:rsidR="00085558">
              <w:rPr>
                <w:rFonts w:cs="Arial"/>
                <w:spacing w:val="-1"/>
                <w:sz w:val="20"/>
              </w:rPr>
              <w:t xml:space="preserve">zastaví </w:t>
            </w:r>
            <w:r w:rsidRPr="00D520CF">
              <w:rPr>
                <w:rFonts w:cs="Arial"/>
                <w:sz w:val="20"/>
              </w:rPr>
              <w:t>v</w:t>
            </w:r>
            <w:r w:rsidRPr="00D520CF">
              <w:rPr>
                <w:rFonts w:cs="Arial"/>
                <w:spacing w:val="7"/>
                <w:sz w:val="20"/>
              </w:rPr>
              <w:t xml:space="preserve"> </w:t>
            </w:r>
            <w:r w:rsidRPr="00D520CF">
              <w:rPr>
                <w:rFonts w:cs="Arial"/>
                <w:spacing w:val="-2"/>
                <w:sz w:val="20"/>
              </w:rPr>
              <w:t>Brně-Židenicích.</w:t>
            </w:r>
          </w:p>
        </w:tc>
      </w:tr>
      <w:tr w:rsidR="00BC5140" w:rsidRPr="00D520CF" w14:paraId="7DF43BEA" w14:textId="77777777" w:rsidTr="00F91E03">
        <w:trPr>
          <w:trHeight w:val="57"/>
        </w:trPr>
        <w:tc>
          <w:tcPr>
            <w:tcW w:w="569" w:type="dxa"/>
            <w:tcBorders>
              <w:top w:val="single" w:sz="2" w:space="0" w:color="000000"/>
              <w:left w:val="single" w:sz="2" w:space="0" w:color="000000"/>
              <w:bottom w:val="single" w:sz="2" w:space="0" w:color="000000"/>
              <w:right w:val="single" w:sz="2" w:space="0" w:color="000000"/>
            </w:tcBorders>
          </w:tcPr>
          <w:p w14:paraId="1F3CDFC0" w14:textId="77777777" w:rsidR="00BC5140" w:rsidRPr="00D520CF" w:rsidRDefault="00BC5140" w:rsidP="00F91E03">
            <w:pPr>
              <w:widowControl w:val="0"/>
              <w:kinsoku w:val="0"/>
              <w:overflowPunct w:val="0"/>
              <w:autoSpaceDE w:val="0"/>
              <w:autoSpaceDN w:val="0"/>
              <w:adjustRightInd w:val="0"/>
              <w:spacing w:before="60" w:after="60"/>
              <w:jc w:val="center"/>
              <w:rPr>
                <w:rFonts w:ascii="Times New Roman" w:hAnsi="Times New Roman"/>
                <w:sz w:val="20"/>
              </w:rPr>
            </w:pPr>
            <w:r w:rsidRPr="00D520CF">
              <w:rPr>
                <w:rFonts w:cs="Arial"/>
                <w:sz w:val="20"/>
              </w:rPr>
              <w:t>S3</w:t>
            </w:r>
          </w:p>
        </w:tc>
        <w:tc>
          <w:tcPr>
            <w:tcW w:w="8790" w:type="dxa"/>
            <w:tcBorders>
              <w:top w:val="single" w:sz="2" w:space="0" w:color="000000"/>
              <w:left w:val="single" w:sz="2" w:space="0" w:color="000000"/>
              <w:bottom w:val="single" w:sz="2" w:space="0" w:color="000000"/>
              <w:right w:val="single" w:sz="2" w:space="0" w:color="000000"/>
            </w:tcBorders>
          </w:tcPr>
          <w:p w14:paraId="7D6099AB" w14:textId="77777777" w:rsidR="00BC5140" w:rsidRPr="00D520CF" w:rsidRDefault="005C0BA9" w:rsidP="00085558">
            <w:pPr>
              <w:widowControl w:val="0"/>
              <w:kinsoku w:val="0"/>
              <w:overflowPunct w:val="0"/>
              <w:autoSpaceDE w:val="0"/>
              <w:autoSpaceDN w:val="0"/>
              <w:adjustRightInd w:val="0"/>
              <w:spacing w:before="60" w:after="60"/>
              <w:ind w:left="282" w:right="184" w:hanging="226"/>
              <w:rPr>
                <w:rFonts w:cs="Arial"/>
                <w:spacing w:val="-4"/>
                <w:sz w:val="20"/>
              </w:rPr>
            </w:pPr>
            <w:r>
              <w:rPr>
                <w:rFonts w:cs="Arial"/>
                <w:spacing w:val="-1"/>
                <w:sz w:val="20"/>
              </w:rPr>
              <w:t>Os</w:t>
            </w:r>
            <w:r w:rsidR="00BC5140" w:rsidRPr="00D520CF">
              <w:rPr>
                <w:rFonts w:cs="Arial"/>
                <w:spacing w:val="-3"/>
                <w:sz w:val="20"/>
              </w:rPr>
              <w:t xml:space="preserve"> </w:t>
            </w:r>
            <w:r w:rsidR="00BC5140" w:rsidRPr="00D520CF">
              <w:rPr>
                <w:rFonts w:cs="Arial"/>
                <w:sz w:val="20"/>
              </w:rPr>
              <w:t>veďte</w:t>
            </w:r>
            <w:r w:rsidR="00BC5140" w:rsidRPr="00D520CF">
              <w:rPr>
                <w:rFonts w:cs="Arial"/>
                <w:spacing w:val="-10"/>
                <w:sz w:val="20"/>
              </w:rPr>
              <w:t xml:space="preserve"> </w:t>
            </w:r>
            <w:r>
              <w:rPr>
                <w:rFonts w:cs="Arial"/>
                <w:sz w:val="20"/>
              </w:rPr>
              <w:t xml:space="preserve">provozním odklonem </w:t>
            </w:r>
            <w:r w:rsidR="00BC5140" w:rsidRPr="00D520CF">
              <w:rPr>
                <w:rFonts w:cs="Arial"/>
                <w:spacing w:val="-1"/>
                <w:sz w:val="20"/>
              </w:rPr>
              <w:t>přes</w:t>
            </w:r>
            <w:r w:rsidR="00BC5140" w:rsidRPr="00D520CF">
              <w:rPr>
                <w:rFonts w:cs="Arial"/>
                <w:spacing w:val="-3"/>
                <w:sz w:val="20"/>
              </w:rPr>
              <w:t xml:space="preserve"> </w:t>
            </w:r>
            <w:r w:rsidR="00BC5140" w:rsidRPr="00D520CF">
              <w:rPr>
                <w:rFonts w:cs="Arial"/>
                <w:spacing w:val="-1"/>
                <w:sz w:val="20"/>
              </w:rPr>
              <w:t>Brno</w:t>
            </w:r>
            <w:r w:rsidR="00BC5140" w:rsidRPr="00D520CF">
              <w:rPr>
                <w:rFonts w:cs="Arial"/>
                <w:sz w:val="20"/>
              </w:rPr>
              <w:t xml:space="preserve"> </w:t>
            </w:r>
            <w:r w:rsidR="00BC5140" w:rsidRPr="00D520CF">
              <w:rPr>
                <w:rFonts w:cs="Arial"/>
                <w:spacing w:val="-1"/>
                <w:sz w:val="20"/>
              </w:rPr>
              <w:t>dol</w:t>
            </w:r>
            <w:r w:rsidR="00D520CF">
              <w:rPr>
                <w:rFonts w:cs="Arial"/>
                <w:spacing w:val="-1"/>
                <w:sz w:val="20"/>
              </w:rPr>
              <w:t>ní nádraží</w:t>
            </w:r>
          </w:p>
        </w:tc>
      </w:tr>
      <w:tr w:rsidR="00BC5140" w:rsidRPr="00D520CF" w14:paraId="7D88F9D3" w14:textId="77777777" w:rsidTr="00F91E03">
        <w:trPr>
          <w:trHeight w:val="57"/>
        </w:trPr>
        <w:tc>
          <w:tcPr>
            <w:tcW w:w="569" w:type="dxa"/>
            <w:tcBorders>
              <w:top w:val="single" w:sz="2" w:space="0" w:color="000000"/>
              <w:left w:val="single" w:sz="2" w:space="0" w:color="000000"/>
              <w:bottom w:val="single" w:sz="2" w:space="0" w:color="000000"/>
              <w:right w:val="single" w:sz="2" w:space="0" w:color="000000"/>
            </w:tcBorders>
          </w:tcPr>
          <w:p w14:paraId="1DAB7785" w14:textId="77777777" w:rsidR="00BC5140" w:rsidRPr="00D520CF" w:rsidRDefault="00BC5140" w:rsidP="00F91E03">
            <w:pPr>
              <w:widowControl w:val="0"/>
              <w:kinsoku w:val="0"/>
              <w:overflowPunct w:val="0"/>
              <w:autoSpaceDE w:val="0"/>
              <w:autoSpaceDN w:val="0"/>
              <w:adjustRightInd w:val="0"/>
              <w:spacing w:before="60" w:after="60"/>
              <w:jc w:val="center"/>
              <w:rPr>
                <w:rFonts w:ascii="Times New Roman" w:hAnsi="Times New Roman"/>
                <w:sz w:val="20"/>
              </w:rPr>
            </w:pPr>
            <w:r w:rsidRPr="00D520CF">
              <w:rPr>
                <w:rFonts w:cs="Arial"/>
                <w:spacing w:val="-1"/>
                <w:sz w:val="20"/>
              </w:rPr>
              <w:t>R9</w:t>
            </w:r>
          </w:p>
        </w:tc>
        <w:tc>
          <w:tcPr>
            <w:tcW w:w="8790" w:type="dxa"/>
            <w:tcBorders>
              <w:top w:val="single" w:sz="2" w:space="0" w:color="000000"/>
              <w:left w:val="single" w:sz="2" w:space="0" w:color="000000"/>
              <w:bottom w:val="single" w:sz="2" w:space="0" w:color="000000"/>
              <w:right w:val="single" w:sz="2" w:space="0" w:color="000000"/>
            </w:tcBorders>
          </w:tcPr>
          <w:p w14:paraId="5614F85D" w14:textId="77777777" w:rsidR="00BC5140" w:rsidRPr="00D520CF" w:rsidRDefault="00BC5140" w:rsidP="00D520CF">
            <w:pPr>
              <w:widowControl w:val="0"/>
              <w:kinsoku w:val="0"/>
              <w:overflowPunct w:val="0"/>
              <w:autoSpaceDE w:val="0"/>
              <w:autoSpaceDN w:val="0"/>
              <w:adjustRightInd w:val="0"/>
              <w:spacing w:before="60" w:after="60"/>
              <w:ind w:left="56"/>
              <w:rPr>
                <w:rFonts w:ascii="Times New Roman" w:hAnsi="Times New Roman"/>
                <w:sz w:val="20"/>
              </w:rPr>
            </w:pPr>
            <w:r w:rsidRPr="00D520CF">
              <w:rPr>
                <w:rFonts w:cs="Arial"/>
                <w:sz w:val="20"/>
              </w:rPr>
              <w:t xml:space="preserve">R </w:t>
            </w:r>
            <w:r w:rsidRPr="00D520CF">
              <w:rPr>
                <w:rFonts w:cs="Arial"/>
                <w:spacing w:val="-1"/>
                <w:sz w:val="20"/>
              </w:rPr>
              <w:t>zastavte</w:t>
            </w:r>
            <w:r w:rsidRPr="00D520CF">
              <w:rPr>
                <w:rFonts w:cs="Arial"/>
                <w:spacing w:val="-5"/>
                <w:sz w:val="20"/>
              </w:rPr>
              <w:t xml:space="preserve"> </w:t>
            </w:r>
            <w:r w:rsidRPr="00D520CF">
              <w:rPr>
                <w:rFonts w:cs="Arial"/>
                <w:spacing w:val="-1"/>
                <w:sz w:val="20"/>
              </w:rPr>
              <w:t>pro</w:t>
            </w:r>
            <w:r w:rsidRPr="00D520CF">
              <w:rPr>
                <w:rFonts w:cs="Arial"/>
                <w:sz w:val="20"/>
              </w:rPr>
              <w:t xml:space="preserve"> </w:t>
            </w:r>
            <w:r w:rsidRPr="00D520CF">
              <w:rPr>
                <w:rFonts w:cs="Arial"/>
                <w:spacing w:val="-2"/>
                <w:sz w:val="20"/>
              </w:rPr>
              <w:t>nástup/výstup</w:t>
            </w:r>
            <w:r w:rsidRPr="00D520CF">
              <w:rPr>
                <w:rFonts w:cs="Arial"/>
                <w:spacing w:val="-5"/>
                <w:sz w:val="20"/>
              </w:rPr>
              <w:t xml:space="preserve"> </w:t>
            </w:r>
            <w:r w:rsidRPr="00D520CF">
              <w:rPr>
                <w:rFonts w:cs="Arial"/>
                <w:sz w:val="20"/>
              </w:rPr>
              <w:t>v</w:t>
            </w:r>
            <w:r w:rsidRPr="00D520CF">
              <w:rPr>
                <w:rFonts w:cs="Arial"/>
                <w:spacing w:val="7"/>
                <w:sz w:val="20"/>
              </w:rPr>
              <w:t xml:space="preserve"> </w:t>
            </w:r>
            <w:r w:rsidRPr="00D520CF">
              <w:rPr>
                <w:rFonts w:cs="Arial"/>
                <w:spacing w:val="-1"/>
                <w:sz w:val="20"/>
              </w:rPr>
              <w:t>Brně-Židenicích.</w:t>
            </w:r>
          </w:p>
        </w:tc>
      </w:tr>
      <w:tr w:rsidR="00BC5140" w:rsidRPr="00D520CF" w14:paraId="5A4AB517" w14:textId="77777777" w:rsidTr="00F91E03">
        <w:trPr>
          <w:trHeight w:val="57"/>
        </w:trPr>
        <w:tc>
          <w:tcPr>
            <w:tcW w:w="569" w:type="dxa"/>
            <w:tcBorders>
              <w:top w:val="single" w:sz="2" w:space="0" w:color="000000"/>
              <w:left w:val="single" w:sz="2" w:space="0" w:color="000000"/>
              <w:bottom w:val="single" w:sz="2" w:space="0" w:color="000000"/>
              <w:right w:val="single" w:sz="2" w:space="0" w:color="000000"/>
            </w:tcBorders>
          </w:tcPr>
          <w:p w14:paraId="0AE4FF07" w14:textId="77777777" w:rsidR="00BC5140" w:rsidRPr="00D520CF" w:rsidRDefault="00BC5140" w:rsidP="00F91E03">
            <w:pPr>
              <w:widowControl w:val="0"/>
              <w:kinsoku w:val="0"/>
              <w:overflowPunct w:val="0"/>
              <w:autoSpaceDE w:val="0"/>
              <w:autoSpaceDN w:val="0"/>
              <w:adjustRightInd w:val="0"/>
              <w:spacing w:before="60" w:after="60"/>
              <w:jc w:val="center"/>
              <w:rPr>
                <w:rFonts w:ascii="Times New Roman" w:hAnsi="Times New Roman"/>
                <w:sz w:val="20"/>
              </w:rPr>
            </w:pPr>
            <w:r w:rsidRPr="00D520CF">
              <w:rPr>
                <w:rFonts w:cs="Arial"/>
                <w:spacing w:val="-2"/>
                <w:sz w:val="20"/>
              </w:rPr>
              <w:t>R19</w:t>
            </w:r>
          </w:p>
        </w:tc>
        <w:tc>
          <w:tcPr>
            <w:tcW w:w="8790" w:type="dxa"/>
            <w:tcBorders>
              <w:top w:val="single" w:sz="2" w:space="0" w:color="000000"/>
              <w:left w:val="single" w:sz="2" w:space="0" w:color="000000"/>
              <w:bottom w:val="single" w:sz="2" w:space="0" w:color="000000"/>
              <w:right w:val="single" w:sz="2" w:space="0" w:color="000000"/>
            </w:tcBorders>
          </w:tcPr>
          <w:p w14:paraId="0E186E43" w14:textId="77777777" w:rsidR="00BC5140" w:rsidRPr="00D520CF" w:rsidRDefault="00BC5140" w:rsidP="00D520CF">
            <w:pPr>
              <w:widowControl w:val="0"/>
              <w:kinsoku w:val="0"/>
              <w:overflowPunct w:val="0"/>
              <w:autoSpaceDE w:val="0"/>
              <w:autoSpaceDN w:val="0"/>
              <w:adjustRightInd w:val="0"/>
              <w:spacing w:before="60" w:after="60"/>
              <w:ind w:left="56"/>
              <w:rPr>
                <w:rFonts w:ascii="Times New Roman" w:hAnsi="Times New Roman"/>
                <w:sz w:val="20"/>
              </w:rPr>
            </w:pPr>
            <w:r w:rsidRPr="00D520CF">
              <w:rPr>
                <w:rFonts w:cs="Arial"/>
                <w:sz w:val="20"/>
              </w:rPr>
              <w:t xml:space="preserve">R </w:t>
            </w:r>
            <w:r w:rsidRPr="00D520CF">
              <w:rPr>
                <w:rFonts w:cs="Arial"/>
                <w:spacing w:val="-1"/>
                <w:sz w:val="20"/>
              </w:rPr>
              <w:t>zastavte</w:t>
            </w:r>
            <w:r w:rsidRPr="00D520CF">
              <w:rPr>
                <w:rFonts w:cs="Arial"/>
                <w:spacing w:val="-5"/>
                <w:sz w:val="20"/>
              </w:rPr>
              <w:t xml:space="preserve"> </w:t>
            </w:r>
            <w:r w:rsidRPr="00D520CF">
              <w:rPr>
                <w:rFonts w:cs="Arial"/>
                <w:spacing w:val="-1"/>
                <w:sz w:val="20"/>
              </w:rPr>
              <w:t>pro</w:t>
            </w:r>
            <w:r w:rsidRPr="00D520CF">
              <w:rPr>
                <w:rFonts w:cs="Arial"/>
                <w:sz w:val="20"/>
              </w:rPr>
              <w:t xml:space="preserve"> </w:t>
            </w:r>
            <w:r w:rsidRPr="00D520CF">
              <w:rPr>
                <w:rFonts w:cs="Arial"/>
                <w:spacing w:val="-2"/>
                <w:sz w:val="20"/>
              </w:rPr>
              <w:t>nástup/výstup</w:t>
            </w:r>
            <w:r w:rsidRPr="00D520CF">
              <w:rPr>
                <w:rFonts w:cs="Arial"/>
                <w:spacing w:val="-5"/>
                <w:sz w:val="20"/>
              </w:rPr>
              <w:t xml:space="preserve"> </w:t>
            </w:r>
            <w:r w:rsidRPr="00D520CF">
              <w:rPr>
                <w:rFonts w:cs="Arial"/>
                <w:sz w:val="20"/>
              </w:rPr>
              <w:t>v</w:t>
            </w:r>
            <w:r w:rsidRPr="00D520CF">
              <w:rPr>
                <w:rFonts w:cs="Arial"/>
                <w:spacing w:val="7"/>
                <w:sz w:val="20"/>
              </w:rPr>
              <w:t xml:space="preserve"> </w:t>
            </w:r>
            <w:r w:rsidRPr="00D520CF">
              <w:rPr>
                <w:rFonts w:cs="Arial"/>
                <w:spacing w:val="-1"/>
                <w:sz w:val="20"/>
              </w:rPr>
              <w:t>Brně-Židenicích.</w:t>
            </w:r>
          </w:p>
        </w:tc>
      </w:tr>
      <w:tr w:rsidR="00BC5140" w:rsidRPr="00D520CF" w14:paraId="50FE406A" w14:textId="77777777" w:rsidTr="00F91E03">
        <w:trPr>
          <w:trHeight w:val="255"/>
        </w:trPr>
        <w:tc>
          <w:tcPr>
            <w:tcW w:w="569" w:type="dxa"/>
            <w:tcBorders>
              <w:top w:val="single" w:sz="2" w:space="0" w:color="000000"/>
              <w:left w:val="single" w:sz="2" w:space="0" w:color="000000"/>
              <w:bottom w:val="single" w:sz="2" w:space="0" w:color="000000"/>
              <w:right w:val="single" w:sz="2" w:space="0" w:color="000000"/>
            </w:tcBorders>
          </w:tcPr>
          <w:p w14:paraId="7F120865" w14:textId="77777777" w:rsidR="00BC5140" w:rsidRPr="00D520CF" w:rsidRDefault="00BC5140" w:rsidP="00D520CF">
            <w:pPr>
              <w:widowControl w:val="0"/>
              <w:kinsoku w:val="0"/>
              <w:overflowPunct w:val="0"/>
              <w:autoSpaceDE w:val="0"/>
              <w:autoSpaceDN w:val="0"/>
              <w:adjustRightInd w:val="0"/>
              <w:spacing w:before="60" w:after="60"/>
              <w:ind w:left="56"/>
              <w:rPr>
                <w:rFonts w:ascii="Times New Roman" w:hAnsi="Times New Roman"/>
                <w:sz w:val="20"/>
              </w:rPr>
            </w:pPr>
            <w:r w:rsidRPr="00D520CF">
              <w:rPr>
                <w:rFonts w:cs="Arial"/>
                <w:spacing w:val="-1"/>
                <w:sz w:val="20"/>
              </w:rPr>
              <w:t>Pozn.</w:t>
            </w:r>
          </w:p>
        </w:tc>
        <w:tc>
          <w:tcPr>
            <w:tcW w:w="8790" w:type="dxa"/>
            <w:tcBorders>
              <w:top w:val="single" w:sz="2" w:space="0" w:color="000000"/>
              <w:left w:val="single" w:sz="2" w:space="0" w:color="000000"/>
              <w:bottom w:val="single" w:sz="2" w:space="0" w:color="000000"/>
              <w:right w:val="single" w:sz="2" w:space="0" w:color="000000"/>
            </w:tcBorders>
          </w:tcPr>
          <w:p w14:paraId="71D9111C" w14:textId="77777777" w:rsidR="00085558" w:rsidRDefault="00085558" w:rsidP="00D520CF">
            <w:pPr>
              <w:widowControl w:val="0"/>
              <w:kinsoku w:val="0"/>
              <w:overflowPunct w:val="0"/>
              <w:autoSpaceDE w:val="0"/>
              <w:autoSpaceDN w:val="0"/>
              <w:adjustRightInd w:val="0"/>
              <w:spacing w:before="60" w:after="60"/>
              <w:ind w:left="56"/>
              <w:rPr>
                <w:rFonts w:cs="Arial"/>
                <w:spacing w:val="-1"/>
                <w:sz w:val="20"/>
              </w:rPr>
            </w:pPr>
            <w:r w:rsidRPr="000F28F8">
              <w:rPr>
                <w:rFonts w:cs="Arial"/>
                <w:b/>
                <w:bCs/>
                <w:spacing w:val="-1"/>
                <w:sz w:val="20"/>
              </w:rPr>
              <w:t>ND</w:t>
            </w:r>
            <w:r>
              <w:rPr>
                <w:rFonts w:cs="Arial"/>
                <w:b/>
                <w:bCs/>
                <w:sz w:val="20"/>
              </w:rPr>
              <w:t xml:space="preserve"> </w:t>
            </w:r>
            <w:r w:rsidRPr="000F28F8">
              <w:rPr>
                <w:rFonts w:cs="Arial"/>
                <w:spacing w:val="-1"/>
                <w:sz w:val="20"/>
              </w:rPr>
              <w:t>Brno</w:t>
            </w:r>
            <w:r>
              <w:rPr>
                <w:rFonts w:cs="Arial"/>
                <w:spacing w:val="-1"/>
                <w:sz w:val="20"/>
              </w:rPr>
              <w:t xml:space="preserve"> hl.n. – Brno dolní n.</w:t>
            </w:r>
          </w:p>
          <w:p w14:paraId="2F725A48" w14:textId="77777777" w:rsidR="00BC5140" w:rsidRPr="00D520CF" w:rsidRDefault="00D520CF" w:rsidP="00D520CF">
            <w:pPr>
              <w:widowControl w:val="0"/>
              <w:kinsoku w:val="0"/>
              <w:overflowPunct w:val="0"/>
              <w:autoSpaceDE w:val="0"/>
              <w:autoSpaceDN w:val="0"/>
              <w:adjustRightInd w:val="0"/>
              <w:spacing w:before="60" w:after="60"/>
              <w:ind w:left="56"/>
              <w:rPr>
                <w:rFonts w:cs="Arial"/>
                <w:spacing w:val="-2"/>
                <w:sz w:val="20"/>
              </w:rPr>
            </w:pPr>
            <w:r w:rsidRPr="00085558">
              <w:rPr>
                <w:rFonts w:cs="Arial"/>
                <w:spacing w:val="-1"/>
                <w:sz w:val="20"/>
              </w:rPr>
              <w:t>Informátor</w:t>
            </w:r>
            <w:r w:rsidRPr="005C0BA9">
              <w:rPr>
                <w:rFonts w:cs="Arial"/>
                <w:spacing w:val="-1"/>
                <w:sz w:val="20"/>
              </w:rPr>
              <w:t>: Brno hl.n., Brno-Židenice</w:t>
            </w:r>
            <w:r>
              <w:rPr>
                <w:rFonts w:cs="Arial"/>
                <w:spacing w:val="-1"/>
                <w:sz w:val="20"/>
              </w:rPr>
              <w:t>, Brno dolní n.</w:t>
            </w:r>
          </w:p>
        </w:tc>
      </w:tr>
    </w:tbl>
    <w:p w14:paraId="44FA0E8E" w14:textId="77777777" w:rsidR="00BC5140" w:rsidRDefault="00BC5140" w:rsidP="00230656">
      <w:pPr>
        <w:spacing w:before="0" w:after="0"/>
        <w:rPr>
          <w:rFonts w:cs="Arial"/>
        </w:rPr>
      </w:pPr>
    </w:p>
    <w:tbl>
      <w:tblPr>
        <w:tblW w:w="9359" w:type="dxa"/>
        <w:tblLayout w:type="fixed"/>
        <w:tblCellMar>
          <w:left w:w="0" w:type="dxa"/>
          <w:right w:w="0" w:type="dxa"/>
        </w:tblCellMar>
        <w:tblLook w:val="0000" w:firstRow="0" w:lastRow="0" w:firstColumn="0" w:lastColumn="0" w:noHBand="0" w:noVBand="0"/>
      </w:tblPr>
      <w:tblGrid>
        <w:gridCol w:w="569"/>
        <w:gridCol w:w="8790"/>
      </w:tblGrid>
      <w:tr w:rsidR="00AF39BE" w:rsidRPr="00D520CF" w14:paraId="46FFD29C" w14:textId="77777777" w:rsidTr="00F91E03">
        <w:trPr>
          <w:trHeight w:val="57"/>
        </w:trPr>
        <w:tc>
          <w:tcPr>
            <w:tcW w:w="569" w:type="dxa"/>
            <w:tcBorders>
              <w:top w:val="single" w:sz="2" w:space="0" w:color="000000"/>
              <w:left w:val="single" w:sz="2" w:space="0" w:color="000000"/>
              <w:bottom w:val="single" w:sz="2" w:space="0" w:color="000000"/>
              <w:right w:val="single" w:sz="2" w:space="0" w:color="000000"/>
            </w:tcBorders>
            <w:shd w:val="clear" w:color="auto" w:fill="C5D8F0"/>
          </w:tcPr>
          <w:p w14:paraId="480D3494" w14:textId="77777777" w:rsidR="00AF39BE" w:rsidRPr="00F91E03" w:rsidRDefault="00AF39BE" w:rsidP="00D520CF">
            <w:pPr>
              <w:keepNext/>
              <w:widowControl w:val="0"/>
              <w:kinsoku w:val="0"/>
              <w:overflowPunct w:val="0"/>
              <w:autoSpaceDE w:val="0"/>
              <w:autoSpaceDN w:val="0"/>
              <w:adjustRightInd w:val="0"/>
              <w:spacing w:before="60" w:after="60"/>
              <w:ind w:left="3"/>
              <w:jc w:val="center"/>
              <w:rPr>
                <w:rFonts w:cs="Arial"/>
                <w:sz w:val="20"/>
              </w:rPr>
            </w:pPr>
            <w:r w:rsidRPr="00F91E03">
              <w:rPr>
                <w:rFonts w:cs="Arial"/>
                <w:b/>
                <w:bCs/>
                <w:spacing w:val="2"/>
                <w:sz w:val="20"/>
              </w:rPr>
              <w:t>4</w:t>
            </w:r>
            <w:r w:rsidRPr="00F91E03">
              <w:rPr>
                <w:rFonts w:cs="Arial"/>
                <w:b/>
                <w:bCs/>
                <w:sz w:val="20"/>
              </w:rPr>
              <w:t>.</w:t>
            </w:r>
          </w:p>
        </w:tc>
        <w:tc>
          <w:tcPr>
            <w:tcW w:w="8790" w:type="dxa"/>
            <w:tcBorders>
              <w:top w:val="single" w:sz="2" w:space="0" w:color="000000"/>
              <w:left w:val="single" w:sz="2" w:space="0" w:color="000000"/>
              <w:bottom w:val="single" w:sz="2" w:space="0" w:color="000000"/>
              <w:right w:val="single" w:sz="2" w:space="0" w:color="000000"/>
            </w:tcBorders>
            <w:shd w:val="clear" w:color="auto" w:fill="C5D8F0"/>
          </w:tcPr>
          <w:p w14:paraId="3DA6E72F" w14:textId="77777777" w:rsidR="00AF39BE" w:rsidRPr="00F91E03" w:rsidRDefault="00AF39BE" w:rsidP="00D520CF">
            <w:pPr>
              <w:keepNext/>
              <w:widowControl w:val="0"/>
              <w:kinsoku w:val="0"/>
              <w:overflowPunct w:val="0"/>
              <w:autoSpaceDE w:val="0"/>
              <w:autoSpaceDN w:val="0"/>
              <w:adjustRightInd w:val="0"/>
              <w:spacing w:before="60" w:after="60"/>
              <w:ind w:left="56"/>
              <w:rPr>
                <w:rFonts w:cs="Arial"/>
                <w:sz w:val="20"/>
              </w:rPr>
            </w:pPr>
            <w:r w:rsidRPr="00F91E03">
              <w:rPr>
                <w:rFonts w:cs="Arial"/>
                <w:b/>
                <w:bCs/>
                <w:spacing w:val="-1"/>
                <w:sz w:val="20"/>
              </w:rPr>
              <w:t>Brno</w:t>
            </w:r>
            <w:r w:rsidRPr="00F91E03">
              <w:rPr>
                <w:rFonts w:cs="Arial"/>
                <w:b/>
                <w:bCs/>
                <w:sz w:val="20"/>
              </w:rPr>
              <w:t xml:space="preserve"> </w:t>
            </w:r>
            <w:r w:rsidRPr="00F91E03">
              <w:rPr>
                <w:rFonts w:cs="Arial"/>
                <w:b/>
                <w:bCs/>
                <w:spacing w:val="-2"/>
                <w:sz w:val="20"/>
              </w:rPr>
              <w:t>hl.</w:t>
            </w:r>
            <w:r w:rsidRPr="00F91E03">
              <w:rPr>
                <w:rFonts w:cs="Arial"/>
                <w:b/>
                <w:bCs/>
                <w:spacing w:val="1"/>
                <w:sz w:val="20"/>
              </w:rPr>
              <w:t xml:space="preserve"> </w:t>
            </w:r>
            <w:r w:rsidRPr="00F91E03">
              <w:rPr>
                <w:rFonts w:cs="Arial"/>
                <w:b/>
                <w:bCs/>
                <w:spacing w:val="-1"/>
                <w:sz w:val="20"/>
              </w:rPr>
              <w:t>n.</w:t>
            </w:r>
            <w:r w:rsidRPr="00F91E03">
              <w:rPr>
                <w:rFonts w:cs="Arial"/>
                <w:b/>
                <w:bCs/>
                <w:spacing w:val="1"/>
                <w:sz w:val="20"/>
              </w:rPr>
              <w:t xml:space="preserve"> </w:t>
            </w:r>
            <w:r w:rsidRPr="00F91E03">
              <w:rPr>
                <w:rFonts w:cs="Arial"/>
                <w:b/>
                <w:bCs/>
                <w:sz w:val="20"/>
              </w:rPr>
              <w:t xml:space="preserve">bez </w:t>
            </w:r>
            <w:r w:rsidR="00F91E03" w:rsidRPr="00F91E03">
              <w:rPr>
                <w:rFonts w:cs="Arial"/>
                <w:b/>
                <w:bCs/>
                <w:sz w:val="20"/>
              </w:rPr>
              <w:t xml:space="preserve">kusých </w:t>
            </w:r>
            <w:r w:rsidRPr="00F91E03">
              <w:rPr>
                <w:rFonts w:cs="Arial"/>
                <w:b/>
                <w:bCs/>
                <w:spacing w:val="-1"/>
                <w:sz w:val="20"/>
              </w:rPr>
              <w:t>kolejí</w:t>
            </w:r>
            <w:r w:rsidRPr="00F91E03">
              <w:rPr>
                <w:rFonts w:cs="Arial"/>
                <w:b/>
                <w:bCs/>
                <w:spacing w:val="-3"/>
                <w:sz w:val="20"/>
              </w:rPr>
              <w:t xml:space="preserve"> </w:t>
            </w:r>
            <w:r w:rsidR="00F91E03" w:rsidRPr="00F91E03">
              <w:rPr>
                <w:rFonts w:cs="Arial"/>
                <w:b/>
                <w:bCs/>
                <w:spacing w:val="-3"/>
                <w:sz w:val="20"/>
              </w:rPr>
              <w:t>(</w:t>
            </w:r>
            <w:r w:rsidRPr="00F91E03">
              <w:rPr>
                <w:rFonts w:cs="Arial"/>
                <w:b/>
                <w:bCs/>
                <w:spacing w:val="1"/>
                <w:sz w:val="20"/>
              </w:rPr>
              <w:t>5</w:t>
            </w:r>
            <w:r w:rsidR="00F91E03" w:rsidRPr="00F91E03">
              <w:rPr>
                <w:rFonts w:cs="Arial"/>
                <w:b/>
                <w:bCs/>
                <w:spacing w:val="1"/>
                <w:sz w:val="20"/>
              </w:rPr>
              <w:t>, 9, 11, 13)</w:t>
            </w:r>
            <w:r w:rsidRPr="00F91E03">
              <w:rPr>
                <w:rFonts w:cs="Arial"/>
                <w:b/>
                <w:bCs/>
                <w:spacing w:val="-1"/>
                <w:sz w:val="20"/>
              </w:rPr>
              <w:t xml:space="preserve"> </w:t>
            </w:r>
          </w:p>
        </w:tc>
      </w:tr>
      <w:tr w:rsidR="00F91E03" w:rsidRPr="00D520CF" w14:paraId="60346278" w14:textId="77777777" w:rsidTr="00F91E03">
        <w:trPr>
          <w:trHeight w:val="57"/>
        </w:trPr>
        <w:tc>
          <w:tcPr>
            <w:tcW w:w="569" w:type="dxa"/>
            <w:tcBorders>
              <w:top w:val="single" w:sz="2" w:space="0" w:color="000000"/>
              <w:left w:val="single" w:sz="2" w:space="0" w:color="000000"/>
              <w:bottom w:val="single" w:sz="2" w:space="0" w:color="000000"/>
              <w:right w:val="single" w:sz="2" w:space="0" w:color="000000"/>
            </w:tcBorders>
          </w:tcPr>
          <w:p w14:paraId="5F3F9106" w14:textId="77777777" w:rsidR="00F91E03" w:rsidRPr="00F91E03" w:rsidRDefault="00F91E03" w:rsidP="00F91E03">
            <w:pPr>
              <w:keepNext/>
              <w:widowControl w:val="0"/>
              <w:kinsoku w:val="0"/>
              <w:overflowPunct w:val="0"/>
              <w:autoSpaceDE w:val="0"/>
              <w:autoSpaceDN w:val="0"/>
              <w:adjustRightInd w:val="0"/>
              <w:spacing w:before="60" w:after="60"/>
              <w:jc w:val="center"/>
              <w:rPr>
                <w:rFonts w:cs="Arial"/>
                <w:sz w:val="20"/>
              </w:rPr>
            </w:pPr>
            <w:r w:rsidRPr="00F91E03">
              <w:rPr>
                <w:rFonts w:cs="Arial"/>
                <w:sz w:val="20"/>
              </w:rPr>
              <w:t>S4</w:t>
            </w:r>
          </w:p>
        </w:tc>
        <w:tc>
          <w:tcPr>
            <w:tcW w:w="8790" w:type="dxa"/>
            <w:tcBorders>
              <w:top w:val="single" w:sz="2" w:space="0" w:color="000000"/>
              <w:left w:val="single" w:sz="2" w:space="0" w:color="000000"/>
              <w:bottom w:val="single" w:sz="2" w:space="0" w:color="000000"/>
              <w:right w:val="single" w:sz="2" w:space="0" w:color="000000"/>
            </w:tcBorders>
          </w:tcPr>
          <w:p w14:paraId="24AB71AB" w14:textId="77777777" w:rsidR="00F91E03" w:rsidRPr="00F91E03" w:rsidRDefault="00F91E03" w:rsidP="00F91E03">
            <w:pPr>
              <w:keepNext/>
              <w:widowControl w:val="0"/>
              <w:kinsoku w:val="0"/>
              <w:overflowPunct w:val="0"/>
              <w:autoSpaceDE w:val="0"/>
              <w:autoSpaceDN w:val="0"/>
              <w:adjustRightInd w:val="0"/>
              <w:spacing w:before="60" w:after="60"/>
              <w:ind w:left="56"/>
              <w:jc w:val="left"/>
              <w:rPr>
                <w:rFonts w:cs="Arial"/>
                <w:sz w:val="20"/>
              </w:rPr>
            </w:pPr>
            <w:r w:rsidRPr="00F91E03">
              <w:rPr>
                <w:rFonts w:cs="Arial"/>
                <w:spacing w:val="-1"/>
                <w:sz w:val="20"/>
              </w:rPr>
              <w:t xml:space="preserve">Os </w:t>
            </w:r>
            <w:r w:rsidRPr="00F91E03">
              <w:rPr>
                <w:rFonts w:cs="Arial"/>
                <w:sz w:val="20"/>
              </w:rPr>
              <w:t>veďte</w:t>
            </w:r>
            <w:r w:rsidRPr="00F91E03">
              <w:rPr>
                <w:rFonts w:cs="Arial"/>
                <w:spacing w:val="-5"/>
                <w:sz w:val="20"/>
              </w:rPr>
              <w:t xml:space="preserve"> provozním </w:t>
            </w:r>
            <w:r w:rsidRPr="00F91E03">
              <w:rPr>
                <w:rFonts w:cs="Arial"/>
                <w:spacing w:val="-2"/>
                <w:sz w:val="20"/>
              </w:rPr>
              <w:t>odklonem</w:t>
            </w:r>
            <w:r w:rsidRPr="00F91E03">
              <w:rPr>
                <w:rFonts w:cs="Arial"/>
                <w:spacing w:val="69"/>
                <w:sz w:val="20"/>
              </w:rPr>
              <w:t xml:space="preserve"> </w:t>
            </w:r>
            <w:r w:rsidRPr="00F91E03">
              <w:rPr>
                <w:rFonts w:cs="Arial"/>
                <w:spacing w:val="-1"/>
                <w:sz w:val="20"/>
              </w:rPr>
              <w:t>z/do</w:t>
            </w:r>
            <w:r w:rsidRPr="00F91E03">
              <w:rPr>
                <w:rFonts w:cs="Arial"/>
                <w:sz w:val="20"/>
              </w:rPr>
              <w:t xml:space="preserve"> </w:t>
            </w:r>
            <w:r w:rsidRPr="00F91E03">
              <w:rPr>
                <w:rFonts w:cs="Arial"/>
                <w:spacing w:val="-1"/>
                <w:sz w:val="20"/>
              </w:rPr>
              <w:t>Brna dolního nádraží</w:t>
            </w:r>
          </w:p>
        </w:tc>
      </w:tr>
      <w:tr w:rsidR="00AF39BE" w:rsidRPr="00D520CF" w14:paraId="3F397BA8" w14:textId="77777777" w:rsidTr="00F91E03">
        <w:trPr>
          <w:trHeight w:val="57"/>
        </w:trPr>
        <w:tc>
          <w:tcPr>
            <w:tcW w:w="569" w:type="dxa"/>
            <w:tcBorders>
              <w:top w:val="single" w:sz="2" w:space="0" w:color="000000"/>
              <w:left w:val="single" w:sz="2" w:space="0" w:color="000000"/>
              <w:bottom w:val="single" w:sz="2" w:space="0" w:color="000000"/>
              <w:right w:val="single" w:sz="2" w:space="0" w:color="000000"/>
            </w:tcBorders>
          </w:tcPr>
          <w:p w14:paraId="54B27C05" w14:textId="77777777" w:rsidR="00AF39BE" w:rsidRPr="00F91E03" w:rsidRDefault="00F91E03" w:rsidP="00F91E03">
            <w:pPr>
              <w:keepNext/>
              <w:widowControl w:val="0"/>
              <w:kinsoku w:val="0"/>
              <w:overflowPunct w:val="0"/>
              <w:autoSpaceDE w:val="0"/>
              <w:autoSpaceDN w:val="0"/>
              <w:adjustRightInd w:val="0"/>
              <w:spacing w:before="60" w:after="60"/>
              <w:jc w:val="center"/>
              <w:rPr>
                <w:rFonts w:cs="Arial"/>
                <w:sz w:val="20"/>
              </w:rPr>
            </w:pPr>
            <w:r w:rsidRPr="00F91E03">
              <w:rPr>
                <w:rFonts w:cs="Arial"/>
                <w:sz w:val="20"/>
              </w:rPr>
              <w:t>S41</w:t>
            </w:r>
          </w:p>
        </w:tc>
        <w:tc>
          <w:tcPr>
            <w:tcW w:w="8790" w:type="dxa"/>
            <w:tcBorders>
              <w:top w:val="single" w:sz="2" w:space="0" w:color="000000"/>
              <w:left w:val="single" w:sz="2" w:space="0" w:color="000000"/>
              <w:bottom w:val="single" w:sz="2" w:space="0" w:color="000000"/>
              <w:right w:val="single" w:sz="2" w:space="0" w:color="000000"/>
            </w:tcBorders>
          </w:tcPr>
          <w:p w14:paraId="5E4CB145" w14:textId="77777777" w:rsidR="00AF39BE" w:rsidRPr="00F91E03" w:rsidRDefault="00F91E03" w:rsidP="00D520CF">
            <w:pPr>
              <w:keepNext/>
              <w:widowControl w:val="0"/>
              <w:kinsoku w:val="0"/>
              <w:overflowPunct w:val="0"/>
              <w:autoSpaceDE w:val="0"/>
              <w:autoSpaceDN w:val="0"/>
              <w:adjustRightInd w:val="0"/>
              <w:spacing w:before="60" w:after="60"/>
              <w:ind w:left="282" w:right="249" w:hanging="226"/>
              <w:rPr>
                <w:rFonts w:cs="Arial"/>
                <w:sz w:val="20"/>
              </w:rPr>
            </w:pPr>
            <w:r w:rsidRPr="00F91E03">
              <w:rPr>
                <w:rFonts w:cs="Arial"/>
                <w:spacing w:val="-1"/>
                <w:sz w:val="20"/>
              </w:rPr>
              <w:t xml:space="preserve">Os a Sp </w:t>
            </w:r>
            <w:r w:rsidRPr="00F91E03">
              <w:rPr>
                <w:rFonts w:cs="Arial"/>
                <w:sz w:val="20"/>
              </w:rPr>
              <w:t>veďte</w:t>
            </w:r>
            <w:r w:rsidRPr="00F91E03">
              <w:rPr>
                <w:rFonts w:cs="Arial"/>
                <w:spacing w:val="-5"/>
                <w:sz w:val="20"/>
              </w:rPr>
              <w:t xml:space="preserve"> provozním </w:t>
            </w:r>
            <w:r w:rsidRPr="00F91E03">
              <w:rPr>
                <w:rFonts w:cs="Arial"/>
                <w:spacing w:val="-2"/>
                <w:sz w:val="20"/>
              </w:rPr>
              <w:t>odklonem</w:t>
            </w:r>
            <w:r w:rsidRPr="00F91E03">
              <w:rPr>
                <w:rFonts w:cs="Arial"/>
                <w:spacing w:val="69"/>
                <w:sz w:val="20"/>
              </w:rPr>
              <w:t xml:space="preserve"> </w:t>
            </w:r>
            <w:r w:rsidRPr="00F91E03">
              <w:rPr>
                <w:rFonts w:cs="Arial"/>
                <w:spacing w:val="-1"/>
                <w:sz w:val="20"/>
              </w:rPr>
              <w:t>z/do</w:t>
            </w:r>
            <w:r w:rsidRPr="00F91E03">
              <w:rPr>
                <w:rFonts w:cs="Arial"/>
                <w:sz w:val="20"/>
              </w:rPr>
              <w:t xml:space="preserve"> </w:t>
            </w:r>
            <w:r w:rsidRPr="00F91E03">
              <w:rPr>
                <w:rFonts w:cs="Arial"/>
                <w:spacing w:val="-1"/>
                <w:sz w:val="20"/>
              </w:rPr>
              <w:t>Brna dolního nádraží</w:t>
            </w:r>
          </w:p>
        </w:tc>
      </w:tr>
      <w:tr w:rsidR="00F91E03" w:rsidRPr="00D520CF" w14:paraId="3FF08B0C" w14:textId="77777777" w:rsidTr="00F91E03">
        <w:trPr>
          <w:trHeight w:val="57"/>
        </w:trPr>
        <w:tc>
          <w:tcPr>
            <w:tcW w:w="569" w:type="dxa"/>
            <w:tcBorders>
              <w:top w:val="single" w:sz="2" w:space="0" w:color="000000"/>
              <w:left w:val="single" w:sz="2" w:space="0" w:color="000000"/>
              <w:bottom w:val="single" w:sz="2" w:space="0" w:color="000000"/>
              <w:right w:val="single" w:sz="2" w:space="0" w:color="000000"/>
            </w:tcBorders>
          </w:tcPr>
          <w:p w14:paraId="1B49C2D6" w14:textId="77777777" w:rsidR="00F91E03" w:rsidRPr="00F91E03" w:rsidRDefault="00F91E03" w:rsidP="00F91E03">
            <w:pPr>
              <w:widowControl w:val="0"/>
              <w:kinsoku w:val="0"/>
              <w:overflowPunct w:val="0"/>
              <w:autoSpaceDE w:val="0"/>
              <w:autoSpaceDN w:val="0"/>
              <w:adjustRightInd w:val="0"/>
              <w:spacing w:before="60" w:after="60"/>
              <w:jc w:val="center"/>
              <w:rPr>
                <w:rFonts w:cs="Arial"/>
                <w:sz w:val="20"/>
              </w:rPr>
            </w:pPr>
            <w:r w:rsidRPr="00F91E03">
              <w:rPr>
                <w:rFonts w:cs="Arial"/>
                <w:sz w:val="20"/>
              </w:rPr>
              <w:t>R54</w:t>
            </w:r>
          </w:p>
        </w:tc>
        <w:tc>
          <w:tcPr>
            <w:tcW w:w="8790" w:type="dxa"/>
            <w:tcBorders>
              <w:top w:val="single" w:sz="2" w:space="0" w:color="000000"/>
              <w:left w:val="single" w:sz="2" w:space="0" w:color="000000"/>
              <w:bottom w:val="single" w:sz="2" w:space="0" w:color="000000"/>
              <w:right w:val="single" w:sz="2" w:space="0" w:color="000000"/>
            </w:tcBorders>
          </w:tcPr>
          <w:p w14:paraId="77C4474F" w14:textId="77777777" w:rsidR="00F91E03" w:rsidRPr="00F91E03" w:rsidRDefault="00F91E03" w:rsidP="00F91E03">
            <w:pPr>
              <w:widowControl w:val="0"/>
              <w:kinsoku w:val="0"/>
              <w:overflowPunct w:val="0"/>
              <w:autoSpaceDE w:val="0"/>
              <w:autoSpaceDN w:val="0"/>
              <w:adjustRightInd w:val="0"/>
              <w:spacing w:before="60" w:after="60"/>
              <w:ind w:left="282" w:right="152" w:hanging="226"/>
              <w:rPr>
                <w:rFonts w:cs="Arial"/>
                <w:sz w:val="20"/>
              </w:rPr>
            </w:pPr>
            <w:r w:rsidRPr="00F91E03">
              <w:rPr>
                <w:rFonts w:cs="Arial"/>
                <w:spacing w:val="-1"/>
                <w:sz w:val="20"/>
              </w:rPr>
              <w:t xml:space="preserve">Sp </w:t>
            </w:r>
            <w:r w:rsidRPr="00F91E03">
              <w:rPr>
                <w:rFonts w:cs="Arial"/>
                <w:sz w:val="20"/>
              </w:rPr>
              <w:t>veďte</w:t>
            </w:r>
            <w:r w:rsidRPr="00F91E03">
              <w:rPr>
                <w:rFonts w:cs="Arial"/>
                <w:spacing w:val="-5"/>
                <w:sz w:val="20"/>
              </w:rPr>
              <w:t xml:space="preserve"> provozním </w:t>
            </w:r>
            <w:r w:rsidRPr="00F91E03">
              <w:rPr>
                <w:rFonts w:cs="Arial"/>
                <w:spacing w:val="-2"/>
                <w:sz w:val="20"/>
              </w:rPr>
              <w:t>odklonem</w:t>
            </w:r>
            <w:r w:rsidRPr="00F91E03">
              <w:rPr>
                <w:rFonts w:cs="Arial"/>
                <w:spacing w:val="69"/>
                <w:sz w:val="20"/>
              </w:rPr>
              <w:t xml:space="preserve"> </w:t>
            </w:r>
            <w:r w:rsidRPr="00F91E03">
              <w:rPr>
                <w:rFonts w:cs="Arial"/>
                <w:spacing w:val="-1"/>
                <w:sz w:val="20"/>
              </w:rPr>
              <w:t>z/do</w:t>
            </w:r>
            <w:r w:rsidRPr="00F91E03">
              <w:rPr>
                <w:rFonts w:cs="Arial"/>
                <w:sz w:val="20"/>
              </w:rPr>
              <w:t xml:space="preserve"> </w:t>
            </w:r>
            <w:r w:rsidRPr="00F91E03">
              <w:rPr>
                <w:rFonts w:cs="Arial"/>
                <w:spacing w:val="-1"/>
                <w:sz w:val="20"/>
              </w:rPr>
              <w:t>Brna dolního nádraží</w:t>
            </w:r>
          </w:p>
        </w:tc>
      </w:tr>
      <w:tr w:rsidR="00F91E03" w:rsidRPr="00D520CF" w14:paraId="4863230D" w14:textId="77777777" w:rsidTr="00F91E03">
        <w:trPr>
          <w:trHeight w:val="57"/>
        </w:trPr>
        <w:tc>
          <w:tcPr>
            <w:tcW w:w="569" w:type="dxa"/>
            <w:tcBorders>
              <w:top w:val="single" w:sz="2" w:space="0" w:color="000000"/>
              <w:left w:val="single" w:sz="2" w:space="0" w:color="000000"/>
              <w:bottom w:val="single" w:sz="2" w:space="0" w:color="000000"/>
              <w:right w:val="single" w:sz="2" w:space="0" w:color="000000"/>
            </w:tcBorders>
          </w:tcPr>
          <w:p w14:paraId="0A133430" w14:textId="77777777" w:rsidR="00F91E03" w:rsidRPr="00F91E03" w:rsidRDefault="00F91E03" w:rsidP="00F91E03">
            <w:pPr>
              <w:widowControl w:val="0"/>
              <w:kinsoku w:val="0"/>
              <w:overflowPunct w:val="0"/>
              <w:autoSpaceDE w:val="0"/>
              <w:autoSpaceDN w:val="0"/>
              <w:adjustRightInd w:val="0"/>
              <w:spacing w:before="60" w:after="60"/>
              <w:jc w:val="center"/>
              <w:rPr>
                <w:rFonts w:cs="Arial"/>
                <w:sz w:val="20"/>
              </w:rPr>
            </w:pPr>
            <w:r w:rsidRPr="00F91E03">
              <w:rPr>
                <w:rFonts w:cs="Arial"/>
                <w:sz w:val="20"/>
              </w:rPr>
              <w:t>R11</w:t>
            </w:r>
          </w:p>
        </w:tc>
        <w:tc>
          <w:tcPr>
            <w:tcW w:w="8790" w:type="dxa"/>
            <w:tcBorders>
              <w:top w:val="single" w:sz="2" w:space="0" w:color="000000"/>
              <w:left w:val="single" w:sz="2" w:space="0" w:color="000000"/>
              <w:bottom w:val="single" w:sz="2" w:space="0" w:color="000000"/>
              <w:right w:val="single" w:sz="2" w:space="0" w:color="000000"/>
            </w:tcBorders>
          </w:tcPr>
          <w:p w14:paraId="1DC5CD56" w14:textId="77777777" w:rsidR="00F91E03" w:rsidRPr="00F91E03" w:rsidRDefault="00F91E03" w:rsidP="00F91E03">
            <w:pPr>
              <w:widowControl w:val="0"/>
              <w:kinsoku w:val="0"/>
              <w:overflowPunct w:val="0"/>
              <w:autoSpaceDE w:val="0"/>
              <w:autoSpaceDN w:val="0"/>
              <w:adjustRightInd w:val="0"/>
              <w:spacing w:before="60" w:after="60"/>
              <w:ind w:left="282" w:right="96" w:hanging="226"/>
              <w:rPr>
                <w:rFonts w:cs="Arial"/>
                <w:sz w:val="20"/>
              </w:rPr>
            </w:pPr>
            <w:r>
              <w:rPr>
                <w:rFonts w:cs="Arial"/>
                <w:spacing w:val="-1"/>
                <w:sz w:val="20"/>
              </w:rPr>
              <w:t>R</w:t>
            </w:r>
            <w:r w:rsidRPr="00F91E03">
              <w:rPr>
                <w:rFonts w:cs="Arial"/>
                <w:spacing w:val="-1"/>
                <w:sz w:val="20"/>
              </w:rPr>
              <w:t xml:space="preserve"> </w:t>
            </w:r>
            <w:r w:rsidRPr="00F91E03">
              <w:rPr>
                <w:rFonts w:cs="Arial"/>
                <w:sz w:val="20"/>
              </w:rPr>
              <w:t>veďte</w:t>
            </w:r>
            <w:r w:rsidRPr="00F91E03">
              <w:rPr>
                <w:rFonts w:cs="Arial"/>
                <w:spacing w:val="-5"/>
                <w:sz w:val="20"/>
              </w:rPr>
              <w:t xml:space="preserve"> provozním </w:t>
            </w:r>
            <w:r w:rsidRPr="00F91E03">
              <w:rPr>
                <w:rFonts w:cs="Arial"/>
                <w:spacing w:val="-2"/>
                <w:sz w:val="20"/>
              </w:rPr>
              <w:t>odklonem</w:t>
            </w:r>
            <w:r w:rsidRPr="00F91E03">
              <w:rPr>
                <w:rFonts w:cs="Arial"/>
                <w:spacing w:val="69"/>
                <w:sz w:val="20"/>
              </w:rPr>
              <w:t xml:space="preserve"> </w:t>
            </w:r>
            <w:r w:rsidRPr="00F91E03">
              <w:rPr>
                <w:rFonts w:cs="Arial"/>
                <w:spacing w:val="-1"/>
                <w:sz w:val="20"/>
              </w:rPr>
              <w:t>z/do</w:t>
            </w:r>
            <w:r w:rsidRPr="00F91E03">
              <w:rPr>
                <w:rFonts w:cs="Arial"/>
                <w:sz w:val="20"/>
              </w:rPr>
              <w:t xml:space="preserve"> </w:t>
            </w:r>
            <w:r w:rsidRPr="00F91E03">
              <w:rPr>
                <w:rFonts w:cs="Arial"/>
                <w:spacing w:val="-1"/>
                <w:sz w:val="20"/>
              </w:rPr>
              <w:t>Brna dolního nádraží</w:t>
            </w:r>
          </w:p>
        </w:tc>
      </w:tr>
      <w:tr w:rsidR="00F91E03" w:rsidRPr="00D520CF" w14:paraId="55A0391E" w14:textId="77777777" w:rsidTr="00F91E03">
        <w:trPr>
          <w:trHeight w:val="57"/>
        </w:trPr>
        <w:tc>
          <w:tcPr>
            <w:tcW w:w="569" w:type="dxa"/>
            <w:tcBorders>
              <w:top w:val="single" w:sz="2" w:space="0" w:color="000000"/>
              <w:left w:val="single" w:sz="2" w:space="0" w:color="000000"/>
              <w:bottom w:val="single" w:sz="2" w:space="0" w:color="000000"/>
              <w:right w:val="single" w:sz="2" w:space="0" w:color="000000"/>
            </w:tcBorders>
          </w:tcPr>
          <w:p w14:paraId="1E447627" w14:textId="77777777" w:rsidR="00F91E03" w:rsidRPr="00F91E03" w:rsidRDefault="00F91E03" w:rsidP="00F91E03">
            <w:pPr>
              <w:widowControl w:val="0"/>
              <w:kinsoku w:val="0"/>
              <w:overflowPunct w:val="0"/>
              <w:autoSpaceDE w:val="0"/>
              <w:autoSpaceDN w:val="0"/>
              <w:adjustRightInd w:val="0"/>
              <w:spacing w:before="60" w:after="60"/>
              <w:ind w:left="56"/>
              <w:rPr>
                <w:rFonts w:cs="Arial"/>
                <w:sz w:val="20"/>
              </w:rPr>
            </w:pPr>
            <w:r w:rsidRPr="00F91E03">
              <w:rPr>
                <w:rFonts w:cs="Arial"/>
                <w:spacing w:val="-1"/>
                <w:sz w:val="20"/>
              </w:rPr>
              <w:t>Pozn.</w:t>
            </w:r>
          </w:p>
        </w:tc>
        <w:tc>
          <w:tcPr>
            <w:tcW w:w="8790" w:type="dxa"/>
            <w:tcBorders>
              <w:top w:val="single" w:sz="2" w:space="0" w:color="000000"/>
              <w:left w:val="single" w:sz="2" w:space="0" w:color="000000"/>
              <w:bottom w:val="single" w:sz="2" w:space="0" w:color="000000"/>
              <w:right w:val="single" w:sz="2" w:space="0" w:color="000000"/>
            </w:tcBorders>
          </w:tcPr>
          <w:p w14:paraId="43757422" w14:textId="77777777" w:rsidR="00F91E03" w:rsidRDefault="00F91E03" w:rsidP="00F91E03">
            <w:pPr>
              <w:widowControl w:val="0"/>
              <w:kinsoku w:val="0"/>
              <w:overflowPunct w:val="0"/>
              <w:autoSpaceDE w:val="0"/>
              <w:autoSpaceDN w:val="0"/>
              <w:adjustRightInd w:val="0"/>
              <w:spacing w:before="60" w:after="60"/>
              <w:ind w:left="56"/>
              <w:rPr>
                <w:rFonts w:cs="Arial"/>
                <w:spacing w:val="-1"/>
                <w:sz w:val="20"/>
              </w:rPr>
            </w:pPr>
            <w:r w:rsidRPr="000F28F8">
              <w:rPr>
                <w:rFonts w:cs="Arial"/>
                <w:b/>
                <w:bCs/>
                <w:spacing w:val="-1"/>
                <w:sz w:val="20"/>
              </w:rPr>
              <w:t>ND</w:t>
            </w:r>
            <w:r>
              <w:rPr>
                <w:rFonts w:cs="Arial"/>
                <w:b/>
                <w:bCs/>
                <w:sz w:val="20"/>
              </w:rPr>
              <w:t xml:space="preserve"> </w:t>
            </w:r>
            <w:r w:rsidRPr="000F28F8">
              <w:rPr>
                <w:rFonts w:cs="Arial"/>
                <w:spacing w:val="-1"/>
                <w:sz w:val="20"/>
              </w:rPr>
              <w:t>Brno</w:t>
            </w:r>
            <w:r>
              <w:rPr>
                <w:rFonts w:cs="Arial"/>
                <w:spacing w:val="-1"/>
                <w:sz w:val="20"/>
              </w:rPr>
              <w:t xml:space="preserve"> hl.n. – Brno dolní n.</w:t>
            </w:r>
          </w:p>
          <w:p w14:paraId="0BF51E83" w14:textId="77777777" w:rsidR="00F91E03" w:rsidRPr="00F91E03" w:rsidRDefault="00F91E03" w:rsidP="00F91E03">
            <w:pPr>
              <w:widowControl w:val="0"/>
              <w:kinsoku w:val="0"/>
              <w:overflowPunct w:val="0"/>
              <w:autoSpaceDE w:val="0"/>
              <w:autoSpaceDN w:val="0"/>
              <w:adjustRightInd w:val="0"/>
              <w:spacing w:before="60" w:after="60"/>
              <w:ind w:left="56"/>
              <w:rPr>
                <w:rFonts w:cs="Arial"/>
                <w:sz w:val="20"/>
              </w:rPr>
            </w:pPr>
            <w:r w:rsidRPr="00085558">
              <w:rPr>
                <w:rFonts w:cs="Arial"/>
                <w:spacing w:val="-1"/>
                <w:sz w:val="20"/>
              </w:rPr>
              <w:t>Informátor</w:t>
            </w:r>
            <w:r w:rsidRPr="005C0BA9">
              <w:rPr>
                <w:rFonts w:cs="Arial"/>
                <w:spacing w:val="-1"/>
                <w:sz w:val="20"/>
              </w:rPr>
              <w:t xml:space="preserve">: Brno hl.n., </w:t>
            </w:r>
            <w:r>
              <w:rPr>
                <w:rFonts w:cs="Arial"/>
                <w:spacing w:val="-1"/>
                <w:sz w:val="20"/>
              </w:rPr>
              <w:t>Brno dolní n.</w:t>
            </w:r>
          </w:p>
        </w:tc>
      </w:tr>
    </w:tbl>
    <w:p w14:paraId="7EBC1035" w14:textId="77777777" w:rsidR="00AF39BE" w:rsidRDefault="00AF39BE" w:rsidP="00230656">
      <w:pPr>
        <w:spacing w:before="0" w:after="0"/>
        <w:rPr>
          <w:rFonts w:cs="Arial"/>
        </w:rPr>
      </w:pPr>
    </w:p>
    <w:p w14:paraId="0FC6B911" w14:textId="77777777" w:rsidR="002D028C" w:rsidRDefault="002D028C" w:rsidP="00230656">
      <w:pPr>
        <w:spacing w:before="0" w:after="0"/>
        <w:rPr>
          <w:rFonts w:cs="Arial"/>
        </w:rPr>
      </w:pPr>
    </w:p>
    <w:p w14:paraId="55B685BC" w14:textId="77777777" w:rsidR="002D028C" w:rsidRDefault="002D028C" w:rsidP="00230656">
      <w:pPr>
        <w:spacing w:before="0" w:after="0"/>
        <w:rPr>
          <w:rFonts w:cs="Arial"/>
        </w:rPr>
      </w:pPr>
    </w:p>
    <w:p w14:paraId="56355EDA" w14:textId="77777777" w:rsidR="00AF39BE" w:rsidRDefault="00AF39BE" w:rsidP="00230656">
      <w:pPr>
        <w:spacing w:before="0" w:after="0"/>
        <w:rPr>
          <w:rFonts w:cs="Arial"/>
        </w:rPr>
      </w:pPr>
    </w:p>
    <w:tbl>
      <w:tblPr>
        <w:tblW w:w="9358" w:type="dxa"/>
        <w:tblLayout w:type="fixed"/>
        <w:tblCellMar>
          <w:left w:w="0" w:type="dxa"/>
          <w:right w:w="0" w:type="dxa"/>
        </w:tblCellMar>
        <w:tblLook w:val="0000" w:firstRow="0" w:lastRow="0" w:firstColumn="0" w:lastColumn="0" w:noHBand="0" w:noVBand="0"/>
      </w:tblPr>
      <w:tblGrid>
        <w:gridCol w:w="569"/>
        <w:gridCol w:w="8789"/>
      </w:tblGrid>
      <w:tr w:rsidR="00AF39BE" w:rsidRPr="00D520CF" w14:paraId="7AD88C2A" w14:textId="77777777" w:rsidTr="00D520CF">
        <w:trPr>
          <w:trHeight w:val="57"/>
        </w:trPr>
        <w:tc>
          <w:tcPr>
            <w:tcW w:w="569" w:type="dxa"/>
            <w:tcBorders>
              <w:top w:val="single" w:sz="2" w:space="0" w:color="000000"/>
              <w:left w:val="single" w:sz="2" w:space="0" w:color="000000"/>
              <w:bottom w:val="single" w:sz="2" w:space="0" w:color="000000"/>
              <w:right w:val="single" w:sz="2" w:space="0" w:color="000000"/>
            </w:tcBorders>
            <w:shd w:val="clear" w:color="auto" w:fill="C5D8F0"/>
          </w:tcPr>
          <w:p w14:paraId="5884BE11" w14:textId="77777777" w:rsidR="00AF39BE" w:rsidRPr="00D520CF" w:rsidRDefault="00AF39BE" w:rsidP="00D520CF">
            <w:pPr>
              <w:widowControl w:val="0"/>
              <w:kinsoku w:val="0"/>
              <w:overflowPunct w:val="0"/>
              <w:autoSpaceDE w:val="0"/>
              <w:autoSpaceDN w:val="0"/>
              <w:adjustRightInd w:val="0"/>
              <w:spacing w:before="60" w:after="60"/>
              <w:ind w:left="3"/>
              <w:jc w:val="center"/>
              <w:rPr>
                <w:rFonts w:ascii="Times New Roman" w:hAnsi="Times New Roman"/>
                <w:sz w:val="20"/>
              </w:rPr>
            </w:pPr>
          </w:p>
        </w:tc>
        <w:tc>
          <w:tcPr>
            <w:tcW w:w="8789" w:type="dxa"/>
            <w:tcBorders>
              <w:top w:val="single" w:sz="2" w:space="0" w:color="000000"/>
              <w:left w:val="single" w:sz="2" w:space="0" w:color="000000"/>
              <w:bottom w:val="single" w:sz="2" w:space="0" w:color="000000"/>
              <w:right w:val="single" w:sz="2" w:space="0" w:color="000000"/>
            </w:tcBorders>
            <w:shd w:val="clear" w:color="auto" w:fill="C5D8F0"/>
          </w:tcPr>
          <w:p w14:paraId="777C6917" w14:textId="77777777" w:rsidR="00AF39BE" w:rsidRPr="00D520CF" w:rsidRDefault="00AF39BE" w:rsidP="00D520CF">
            <w:pPr>
              <w:widowControl w:val="0"/>
              <w:kinsoku w:val="0"/>
              <w:overflowPunct w:val="0"/>
              <w:autoSpaceDE w:val="0"/>
              <w:autoSpaceDN w:val="0"/>
              <w:adjustRightInd w:val="0"/>
              <w:spacing w:before="60" w:after="60"/>
              <w:ind w:left="56"/>
              <w:rPr>
                <w:rFonts w:ascii="Times New Roman" w:hAnsi="Times New Roman"/>
                <w:sz w:val="20"/>
              </w:rPr>
            </w:pPr>
            <w:r w:rsidRPr="00D520CF">
              <w:rPr>
                <w:rFonts w:cs="Arial"/>
                <w:b/>
                <w:bCs/>
                <w:spacing w:val="-1"/>
                <w:sz w:val="20"/>
              </w:rPr>
              <w:t>Brno</w:t>
            </w:r>
            <w:r w:rsidRPr="00D520CF">
              <w:rPr>
                <w:rFonts w:cs="Arial"/>
                <w:b/>
                <w:bCs/>
                <w:sz w:val="20"/>
              </w:rPr>
              <w:t xml:space="preserve"> </w:t>
            </w:r>
            <w:r w:rsidRPr="00D520CF">
              <w:rPr>
                <w:rFonts w:cs="Arial"/>
                <w:b/>
                <w:bCs/>
                <w:spacing w:val="-2"/>
                <w:sz w:val="20"/>
              </w:rPr>
              <w:t>hl.</w:t>
            </w:r>
            <w:r w:rsidRPr="00D520CF">
              <w:rPr>
                <w:rFonts w:cs="Arial"/>
                <w:b/>
                <w:bCs/>
                <w:spacing w:val="1"/>
                <w:sz w:val="20"/>
              </w:rPr>
              <w:t xml:space="preserve"> </w:t>
            </w:r>
            <w:r w:rsidRPr="00D520CF">
              <w:rPr>
                <w:rFonts w:cs="Arial"/>
                <w:b/>
                <w:bCs/>
                <w:spacing w:val="-1"/>
                <w:sz w:val="20"/>
              </w:rPr>
              <w:t>n.</w:t>
            </w:r>
            <w:r w:rsidRPr="00D520CF">
              <w:rPr>
                <w:rFonts w:cs="Arial"/>
                <w:b/>
                <w:bCs/>
                <w:spacing w:val="1"/>
                <w:sz w:val="20"/>
              </w:rPr>
              <w:t xml:space="preserve"> </w:t>
            </w:r>
            <w:r w:rsidRPr="00D520CF">
              <w:rPr>
                <w:rFonts w:cs="Arial"/>
                <w:b/>
                <w:bCs/>
                <w:sz w:val="20"/>
              </w:rPr>
              <w:t>bez</w:t>
            </w:r>
            <w:r w:rsidRPr="00D520CF">
              <w:rPr>
                <w:rFonts w:cs="Arial"/>
                <w:b/>
                <w:bCs/>
                <w:spacing w:val="-4"/>
                <w:sz w:val="20"/>
              </w:rPr>
              <w:t xml:space="preserve"> </w:t>
            </w:r>
            <w:r w:rsidRPr="00D520CF">
              <w:rPr>
                <w:rFonts w:cs="Arial"/>
                <w:b/>
                <w:bCs/>
                <w:spacing w:val="-1"/>
                <w:sz w:val="20"/>
              </w:rPr>
              <w:t>napětí</w:t>
            </w:r>
            <w:r w:rsidRPr="00D520CF">
              <w:rPr>
                <w:rFonts w:cs="Arial"/>
                <w:b/>
                <w:bCs/>
                <w:spacing w:val="1"/>
                <w:sz w:val="20"/>
              </w:rPr>
              <w:t xml:space="preserve"> </w:t>
            </w:r>
            <w:r w:rsidRPr="00D520CF">
              <w:rPr>
                <w:rFonts w:cs="Arial"/>
                <w:b/>
                <w:bCs/>
                <w:sz w:val="20"/>
              </w:rPr>
              <w:t>v</w:t>
            </w:r>
            <w:r w:rsidRPr="00D520CF">
              <w:rPr>
                <w:rFonts w:cs="Arial"/>
                <w:b/>
                <w:bCs/>
                <w:spacing w:val="-7"/>
                <w:sz w:val="20"/>
              </w:rPr>
              <w:t xml:space="preserve"> </w:t>
            </w:r>
            <w:r w:rsidRPr="00D520CF">
              <w:rPr>
                <w:rFonts w:cs="Arial"/>
                <w:b/>
                <w:bCs/>
                <w:spacing w:val="2"/>
                <w:sz w:val="20"/>
              </w:rPr>
              <w:t>TV</w:t>
            </w:r>
          </w:p>
        </w:tc>
      </w:tr>
      <w:tr w:rsidR="00AF39BE" w:rsidRPr="00D520CF" w14:paraId="0694B630" w14:textId="77777777" w:rsidTr="00D520CF">
        <w:trPr>
          <w:trHeight w:val="57"/>
        </w:trPr>
        <w:tc>
          <w:tcPr>
            <w:tcW w:w="569" w:type="dxa"/>
            <w:tcBorders>
              <w:top w:val="single" w:sz="2" w:space="0" w:color="000000"/>
              <w:left w:val="single" w:sz="2" w:space="0" w:color="000000"/>
              <w:bottom w:val="single" w:sz="2" w:space="0" w:color="000000"/>
              <w:right w:val="single" w:sz="2" w:space="0" w:color="000000"/>
            </w:tcBorders>
          </w:tcPr>
          <w:p w14:paraId="60862E5A" w14:textId="77777777" w:rsidR="00AF39BE" w:rsidRPr="00D520CF" w:rsidRDefault="00AF39BE" w:rsidP="00D520CF">
            <w:pPr>
              <w:widowControl w:val="0"/>
              <w:kinsoku w:val="0"/>
              <w:overflowPunct w:val="0"/>
              <w:autoSpaceDE w:val="0"/>
              <w:autoSpaceDN w:val="0"/>
              <w:adjustRightInd w:val="0"/>
              <w:spacing w:before="60" w:after="60"/>
              <w:ind w:left="190"/>
              <w:rPr>
                <w:rFonts w:ascii="Times New Roman" w:hAnsi="Times New Roman"/>
                <w:sz w:val="20"/>
              </w:rPr>
            </w:pPr>
            <w:r w:rsidRPr="00D520CF">
              <w:rPr>
                <w:rFonts w:cs="Arial"/>
                <w:sz w:val="20"/>
              </w:rPr>
              <w:t>S2</w:t>
            </w:r>
          </w:p>
        </w:tc>
        <w:tc>
          <w:tcPr>
            <w:tcW w:w="8789" w:type="dxa"/>
            <w:tcBorders>
              <w:top w:val="single" w:sz="2" w:space="0" w:color="000000"/>
              <w:left w:val="single" w:sz="2" w:space="0" w:color="000000"/>
              <w:bottom w:val="single" w:sz="2" w:space="0" w:color="000000"/>
              <w:right w:val="single" w:sz="2" w:space="0" w:color="000000"/>
            </w:tcBorders>
          </w:tcPr>
          <w:p w14:paraId="16AD1FB8" w14:textId="77777777" w:rsidR="00D520CF" w:rsidRDefault="00D520CF" w:rsidP="00085558">
            <w:pPr>
              <w:keepNext/>
              <w:widowControl w:val="0"/>
              <w:kinsoku w:val="0"/>
              <w:overflowPunct w:val="0"/>
              <w:autoSpaceDE w:val="0"/>
              <w:autoSpaceDN w:val="0"/>
              <w:adjustRightInd w:val="0"/>
              <w:spacing w:before="60" w:after="60"/>
              <w:ind w:left="57" w:right="164"/>
              <w:rPr>
                <w:rFonts w:cs="Arial"/>
                <w:spacing w:val="-2"/>
                <w:sz w:val="20"/>
              </w:rPr>
            </w:pPr>
            <w:r w:rsidRPr="00D520CF">
              <w:rPr>
                <w:rFonts w:cs="Arial"/>
                <w:spacing w:val="-2"/>
                <w:sz w:val="20"/>
              </w:rPr>
              <w:t>Os 15min. intervalu odřekněte</w:t>
            </w:r>
            <w:r>
              <w:rPr>
                <w:rFonts w:cs="Arial"/>
                <w:spacing w:val="-2"/>
                <w:sz w:val="20"/>
              </w:rPr>
              <w:t xml:space="preserve">, ostatní </w:t>
            </w:r>
            <w:r w:rsidRPr="00D520CF">
              <w:rPr>
                <w:rFonts w:cs="Arial"/>
                <w:spacing w:val="-2"/>
                <w:sz w:val="20"/>
              </w:rPr>
              <w:t xml:space="preserve">Os do/od Blanska </w:t>
            </w:r>
            <w:r>
              <w:rPr>
                <w:rFonts w:cs="Arial"/>
                <w:spacing w:val="-2"/>
                <w:sz w:val="20"/>
              </w:rPr>
              <w:t xml:space="preserve">začínají / končí v Odb Brno-Židenice (obraty souprav na záhlaví ve směru Brno hl.n. nebo v Brně-Slatině) </w:t>
            </w:r>
          </w:p>
          <w:p w14:paraId="0AA69456" w14:textId="77777777" w:rsidR="00D520CF" w:rsidRDefault="00D520CF" w:rsidP="00085558">
            <w:pPr>
              <w:keepNext/>
              <w:widowControl w:val="0"/>
              <w:kinsoku w:val="0"/>
              <w:overflowPunct w:val="0"/>
              <w:autoSpaceDE w:val="0"/>
              <w:autoSpaceDN w:val="0"/>
              <w:adjustRightInd w:val="0"/>
              <w:spacing w:before="60" w:after="60"/>
              <w:ind w:left="57" w:right="164"/>
              <w:rPr>
                <w:rFonts w:cs="Arial"/>
                <w:spacing w:val="-2"/>
                <w:sz w:val="20"/>
              </w:rPr>
            </w:pPr>
            <w:r>
              <w:rPr>
                <w:rFonts w:cs="Arial"/>
                <w:spacing w:val="-2"/>
                <w:sz w:val="20"/>
              </w:rPr>
              <w:t>Os do/od Sokolnic začínají / končí v Brně-Chrlicích</w:t>
            </w:r>
          </w:p>
          <w:p w14:paraId="33956D73" w14:textId="77777777" w:rsidR="00D520CF" w:rsidRPr="00D520CF" w:rsidRDefault="00D520CF" w:rsidP="00085558">
            <w:pPr>
              <w:keepNext/>
              <w:widowControl w:val="0"/>
              <w:kinsoku w:val="0"/>
              <w:overflowPunct w:val="0"/>
              <w:autoSpaceDE w:val="0"/>
              <w:autoSpaceDN w:val="0"/>
              <w:adjustRightInd w:val="0"/>
              <w:spacing w:before="60" w:after="60"/>
              <w:ind w:left="57" w:right="164"/>
              <w:rPr>
                <w:rFonts w:cs="Arial"/>
                <w:spacing w:val="-2"/>
                <w:sz w:val="20"/>
              </w:rPr>
            </w:pPr>
            <w:r>
              <w:rPr>
                <w:rFonts w:cs="Arial"/>
                <w:spacing w:val="-2"/>
                <w:sz w:val="20"/>
              </w:rPr>
              <w:t>Sp provozním odklonem z/do Brna dolního n.</w:t>
            </w:r>
          </w:p>
        </w:tc>
      </w:tr>
      <w:tr w:rsidR="00AF39BE" w:rsidRPr="00D520CF" w14:paraId="40D5B92A" w14:textId="77777777" w:rsidTr="00D520CF">
        <w:trPr>
          <w:trHeight w:val="57"/>
        </w:trPr>
        <w:tc>
          <w:tcPr>
            <w:tcW w:w="569" w:type="dxa"/>
            <w:tcBorders>
              <w:top w:val="single" w:sz="2" w:space="0" w:color="000000"/>
              <w:left w:val="single" w:sz="2" w:space="0" w:color="000000"/>
              <w:bottom w:val="single" w:sz="2" w:space="0" w:color="000000"/>
              <w:right w:val="single" w:sz="2" w:space="0" w:color="000000"/>
            </w:tcBorders>
          </w:tcPr>
          <w:p w14:paraId="121E0803" w14:textId="77777777" w:rsidR="00AF39BE" w:rsidRPr="00D520CF" w:rsidRDefault="00AF39BE" w:rsidP="00D520CF">
            <w:pPr>
              <w:widowControl w:val="0"/>
              <w:kinsoku w:val="0"/>
              <w:overflowPunct w:val="0"/>
              <w:autoSpaceDE w:val="0"/>
              <w:autoSpaceDN w:val="0"/>
              <w:adjustRightInd w:val="0"/>
              <w:spacing w:before="60" w:after="60"/>
              <w:ind w:left="190"/>
              <w:rPr>
                <w:rFonts w:ascii="Times New Roman" w:hAnsi="Times New Roman"/>
                <w:sz w:val="20"/>
              </w:rPr>
            </w:pPr>
            <w:r w:rsidRPr="00D520CF">
              <w:rPr>
                <w:rFonts w:cs="Arial"/>
                <w:sz w:val="20"/>
              </w:rPr>
              <w:t>S3</w:t>
            </w:r>
          </w:p>
        </w:tc>
        <w:tc>
          <w:tcPr>
            <w:tcW w:w="8789" w:type="dxa"/>
            <w:tcBorders>
              <w:top w:val="single" w:sz="2" w:space="0" w:color="000000"/>
              <w:left w:val="single" w:sz="2" w:space="0" w:color="000000"/>
              <w:bottom w:val="single" w:sz="2" w:space="0" w:color="000000"/>
              <w:right w:val="single" w:sz="2" w:space="0" w:color="000000"/>
            </w:tcBorders>
          </w:tcPr>
          <w:p w14:paraId="252613E3" w14:textId="77777777" w:rsidR="00AF39BE" w:rsidRPr="00D520CF" w:rsidRDefault="00D520CF" w:rsidP="00D520CF">
            <w:pPr>
              <w:widowControl w:val="0"/>
              <w:kinsoku w:val="0"/>
              <w:overflowPunct w:val="0"/>
              <w:autoSpaceDE w:val="0"/>
              <w:autoSpaceDN w:val="0"/>
              <w:adjustRightInd w:val="0"/>
              <w:spacing w:before="60" w:after="60"/>
              <w:ind w:left="282" w:right="131" w:hanging="226"/>
              <w:rPr>
                <w:rFonts w:cs="Arial"/>
                <w:spacing w:val="-4"/>
                <w:sz w:val="20"/>
              </w:rPr>
            </w:pPr>
            <w:r>
              <w:rPr>
                <w:rFonts w:cs="Arial"/>
                <w:spacing w:val="-1"/>
                <w:sz w:val="20"/>
              </w:rPr>
              <w:t xml:space="preserve">Os veďte provozním odklonem přes Brno dolní nádraží. </w:t>
            </w:r>
          </w:p>
        </w:tc>
      </w:tr>
      <w:tr w:rsidR="00D520CF" w:rsidRPr="00D520CF" w14:paraId="4D7E4546" w14:textId="77777777" w:rsidTr="00D520CF">
        <w:trPr>
          <w:trHeight w:val="57"/>
        </w:trPr>
        <w:tc>
          <w:tcPr>
            <w:tcW w:w="569" w:type="dxa"/>
            <w:tcBorders>
              <w:top w:val="single" w:sz="2" w:space="0" w:color="000000"/>
              <w:left w:val="single" w:sz="2" w:space="0" w:color="000000"/>
              <w:bottom w:val="single" w:sz="2" w:space="0" w:color="000000"/>
              <w:right w:val="single" w:sz="2" w:space="0" w:color="000000"/>
            </w:tcBorders>
          </w:tcPr>
          <w:p w14:paraId="622D67F5" w14:textId="77777777" w:rsidR="00D520CF" w:rsidRPr="00D520CF" w:rsidRDefault="00D520CF" w:rsidP="00D520CF">
            <w:pPr>
              <w:widowControl w:val="0"/>
              <w:kinsoku w:val="0"/>
              <w:overflowPunct w:val="0"/>
              <w:autoSpaceDE w:val="0"/>
              <w:autoSpaceDN w:val="0"/>
              <w:adjustRightInd w:val="0"/>
              <w:spacing w:before="60" w:after="60"/>
              <w:ind w:left="190"/>
              <w:rPr>
                <w:rFonts w:cs="Arial"/>
                <w:sz w:val="20"/>
              </w:rPr>
            </w:pPr>
            <w:r>
              <w:rPr>
                <w:rFonts w:cs="Arial"/>
                <w:sz w:val="20"/>
              </w:rPr>
              <w:t>S4</w:t>
            </w:r>
          </w:p>
        </w:tc>
        <w:tc>
          <w:tcPr>
            <w:tcW w:w="8789" w:type="dxa"/>
            <w:tcBorders>
              <w:top w:val="single" w:sz="2" w:space="0" w:color="000000"/>
              <w:left w:val="single" w:sz="2" w:space="0" w:color="000000"/>
              <w:bottom w:val="single" w:sz="2" w:space="0" w:color="000000"/>
              <w:right w:val="single" w:sz="2" w:space="0" w:color="000000"/>
            </w:tcBorders>
          </w:tcPr>
          <w:p w14:paraId="02FA0AD5" w14:textId="77777777" w:rsidR="00D520CF" w:rsidRDefault="002D028C" w:rsidP="00085558">
            <w:pPr>
              <w:keepNext/>
              <w:widowControl w:val="0"/>
              <w:kinsoku w:val="0"/>
              <w:overflowPunct w:val="0"/>
              <w:autoSpaceDE w:val="0"/>
              <w:autoSpaceDN w:val="0"/>
              <w:adjustRightInd w:val="0"/>
              <w:spacing w:before="60" w:after="60"/>
              <w:ind w:left="57" w:right="164"/>
              <w:rPr>
                <w:rFonts w:cs="Arial"/>
                <w:spacing w:val="-1"/>
                <w:sz w:val="20"/>
              </w:rPr>
            </w:pPr>
            <w:r>
              <w:rPr>
                <w:rFonts w:cs="Arial"/>
                <w:spacing w:val="-1"/>
                <w:sz w:val="20"/>
              </w:rPr>
              <w:t xml:space="preserve">Os 60min. intervalu veďte v úseku Střelice – Brno hl.n. PSM (soupravy elektrické trakce otáčejí ve Střelicích), za ostatní Os začínají/končí ve Střelicích </w:t>
            </w:r>
          </w:p>
        </w:tc>
      </w:tr>
      <w:tr w:rsidR="00085558" w:rsidRPr="00D520CF" w14:paraId="7AD98C23" w14:textId="77777777" w:rsidTr="00D520CF">
        <w:trPr>
          <w:trHeight w:val="57"/>
        </w:trPr>
        <w:tc>
          <w:tcPr>
            <w:tcW w:w="569" w:type="dxa"/>
            <w:tcBorders>
              <w:top w:val="single" w:sz="2" w:space="0" w:color="000000"/>
              <w:left w:val="single" w:sz="2" w:space="0" w:color="000000"/>
              <w:bottom w:val="single" w:sz="2" w:space="0" w:color="000000"/>
              <w:right w:val="single" w:sz="2" w:space="0" w:color="000000"/>
            </w:tcBorders>
          </w:tcPr>
          <w:p w14:paraId="00347B9B" w14:textId="77777777" w:rsidR="00085558" w:rsidRDefault="00085558" w:rsidP="00085558">
            <w:pPr>
              <w:widowControl w:val="0"/>
              <w:kinsoku w:val="0"/>
              <w:overflowPunct w:val="0"/>
              <w:autoSpaceDE w:val="0"/>
              <w:autoSpaceDN w:val="0"/>
              <w:adjustRightInd w:val="0"/>
              <w:spacing w:before="60" w:after="60"/>
              <w:ind w:left="190"/>
              <w:jc w:val="left"/>
              <w:rPr>
                <w:rFonts w:cs="Arial"/>
                <w:sz w:val="20"/>
              </w:rPr>
            </w:pPr>
            <w:r>
              <w:rPr>
                <w:rFonts w:cs="Arial"/>
                <w:sz w:val="20"/>
              </w:rPr>
              <w:t>R8</w:t>
            </w:r>
          </w:p>
        </w:tc>
        <w:tc>
          <w:tcPr>
            <w:tcW w:w="8789" w:type="dxa"/>
            <w:tcBorders>
              <w:top w:val="single" w:sz="2" w:space="0" w:color="000000"/>
              <w:left w:val="single" w:sz="2" w:space="0" w:color="000000"/>
              <w:bottom w:val="single" w:sz="2" w:space="0" w:color="000000"/>
              <w:right w:val="single" w:sz="2" w:space="0" w:color="000000"/>
            </w:tcBorders>
          </w:tcPr>
          <w:p w14:paraId="7876A65F" w14:textId="77777777" w:rsidR="00085558" w:rsidRDefault="00085558" w:rsidP="00BC0433">
            <w:pPr>
              <w:keepNext/>
              <w:widowControl w:val="0"/>
              <w:kinsoku w:val="0"/>
              <w:overflowPunct w:val="0"/>
              <w:autoSpaceDE w:val="0"/>
              <w:autoSpaceDN w:val="0"/>
              <w:adjustRightInd w:val="0"/>
              <w:spacing w:before="60" w:after="60"/>
              <w:ind w:left="57" w:right="164"/>
              <w:rPr>
                <w:rFonts w:cs="Arial"/>
                <w:spacing w:val="-1"/>
                <w:sz w:val="20"/>
              </w:rPr>
            </w:pPr>
            <w:r>
              <w:rPr>
                <w:rFonts w:cs="Arial"/>
                <w:spacing w:val="-1"/>
                <w:sz w:val="20"/>
              </w:rPr>
              <w:t>R veďte provozním odklonem do/z Brna-Králova Pole (přes Odb Černovice, zhlaví Táborská), zastaví v Brně-Židenicích</w:t>
            </w:r>
          </w:p>
        </w:tc>
      </w:tr>
      <w:tr w:rsidR="00085558" w:rsidRPr="00D520CF" w14:paraId="0D1D27E9" w14:textId="77777777" w:rsidTr="00D520CF">
        <w:trPr>
          <w:trHeight w:val="57"/>
        </w:trPr>
        <w:tc>
          <w:tcPr>
            <w:tcW w:w="569" w:type="dxa"/>
            <w:tcBorders>
              <w:top w:val="single" w:sz="2" w:space="0" w:color="000000"/>
              <w:left w:val="single" w:sz="2" w:space="0" w:color="000000"/>
              <w:bottom w:val="single" w:sz="2" w:space="0" w:color="000000"/>
              <w:right w:val="single" w:sz="2" w:space="0" w:color="000000"/>
            </w:tcBorders>
          </w:tcPr>
          <w:p w14:paraId="06E20C16" w14:textId="77777777" w:rsidR="00085558" w:rsidRDefault="00085558" w:rsidP="00D520CF">
            <w:pPr>
              <w:widowControl w:val="0"/>
              <w:kinsoku w:val="0"/>
              <w:overflowPunct w:val="0"/>
              <w:autoSpaceDE w:val="0"/>
              <w:autoSpaceDN w:val="0"/>
              <w:adjustRightInd w:val="0"/>
              <w:spacing w:before="60" w:after="60"/>
              <w:ind w:left="190"/>
              <w:rPr>
                <w:rFonts w:cs="Arial"/>
                <w:sz w:val="20"/>
              </w:rPr>
            </w:pPr>
            <w:r>
              <w:rPr>
                <w:rFonts w:cs="Arial"/>
                <w:sz w:val="20"/>
              </w:rPr>
              <w:t>R9</w:t>
            </w:r>
          </w:p>
        </w:tc>
        <w:tc>
          <w:tcPr>
            <w:tcW w:w="8789" w:type="dxa"/>
            <w:tcBorders>
              <w:top w:val="single" w:sz="2" w:space="0" w:color="000000"/>
              <w:left w:val="single" w:sz="2" w:space="0" w:color="000000"/>
              <w:bottom w:val="single" w:sz="2" w:space="0" w:color="000000"/>
              <w:right w:val="single" w:sz="2" w:space="0" w:color="000000"/>
            </w:tcBorders>
          </w:tcPr>
          <w:p w14:paraId="28F654BA" w14:textId="77777777" w:rsidR="00085558" w:rsidRDefault="00085558" w:rsidP="00D520CF">
            <w:pPr>
              <w:widowControl w:val="0"/>
              <w:kinsoku w:val="0"/>
              <w:overflowPunct w:val="0"/>
              <w:autoSpaceDE w:val="0"/>
              <w:autoSpaceDN w:val="0"/>
              <w:adjustRightInd w:val="0"/>
              <w:spacing w:before="60" w:after="60"/>
              <w:ind w:left="282" w:right="131" w:hanging="226"/>
              <w:rPr>
                <w:rFonts w:cs="Arial"/>
                <w:spacing w:val="-1"/>
                <w:sz w:val="20"/>
              </w:rPr>
            </w:pPr>
            <w:r>
              <w:rPr>
                <w:rFonts w:cs="Arial"/>
                <w:spacing w:val="-1"/>
                <w:sz w:val="20"/>
              </w:rPr>
              <w:t>R začínají/končí v Brně-Králově Poli</w:t>
            </w:r>
          </w:p>
        </w:tc>
      </w:tr>
      <w:tr w:rsidR="00085558" w:rsidRPr="00D520CF" w14:paraId="46B68C75" w14:textId="77777777" w:rsidTr="00D520CF">
        <w:trPr>
          <w:trHeight w:val="57"/>
        </w:trPr>
        <w:tc>
          <w:tcPr>
            <w:tcW w:w="569" w:type="dxa"/>
            <w:tcBorders>
              <w:top w:val="single" w:sz="2" w:space="0" w:color="000000"/>
              <w:left w:val="single" w:sz="2" w:space="0" w:color="000000"/>
              <w:bottom w:val="single" w:sz="2" w:space="0" w:color="000000"/>
              <w:right w:val="single" w:sz="2" w:space="0" w:color="000000"/>
            </w:tcBorders>
          </w:tcPr>
          <w:p w14:paraId="3290BBEF" w14:textId="77777777" w:rsidR="00085558" w:rsidRDefault="00085558" w:rsidP="00085558">
            <w:pPr>
              <w:widowControl w:val="0"/>
              <w:kinsoku w:val="0"/>
              <w:overflowPunct w:val="0"/>
              <w:autoSpaceDE w:val="0"/>
              <w:autoSpaceDN w:val="0"/>
              <w:adjustRightInd w:val="0"/>
              <w:spacing w:before="60" w:after="60"/>
              <w:jc w:val="center"/>
              <w:rPr>
                <w:rFonts w:cs="Arial"/>
                <w:sz w:val="20"/>
              </w:rPr>
            </w:pPr>
            <w:r>
              <w:rPr>
                <w:rFonts w:cs="Arial"/>
                <w:sz w:val="20"/>
              </w:rPr>
              <w:t>R12</w:t>
            </w:r>
          </w:p>
        </w:tc>
        <w:tc>
          <w:tcPr>
            <w:tcW w:w="8789" w:type="dxa"/>
            <w:tcBorders>
              <w:top w:val="single" w:sz="2" w:space="0" w:color="000000"/>
              <w:left w:val="single" w:sz="2" w:space="0" w:color="000000"/>
              <w:bottom w:val="single" w:sz="2" w:space="0" w:color="000000"/>
              <w:right w:val="single" w:sz="2" w:space="0" w:color="000000"/>
            </w:tcBorders>
          </w:tcPr>
          <w:p w14:paraId="758692B1" w14:textId="77777777" w:rsidR="00085558" w:rsidRDefault="00085558" w:rsidP="00BC0433">
            <w:pPr>
              <w:keepNext/>
              <w:widowControl w:val="0"/>
              <w:kinsoku w:val="0"/>
              <w:overflowPunct w:val="0"/>
              <w:autoSpaceDE w:val="0"/>
              <w:autoSpaceDN w:val="0"/>
              <w:adjustRightInd w:val="0"/>
              <w:spacing w:before="60" w:after="60"/>
              <w:ind w:left="57" w:right="164"/>
              <w:rPr>
                <w:rFonts w:cs="Arial"/>
                <w:spacing w:val="-1"/>
                <w:sz w:val="20"/>
              </w:rPr>
            </w:pPr>
            <w:r>
              <w:rPr>
                <w:rFonts w:cs="Arial"/>
                <w:spacing w:val="-1"/>
                <w:sz w:val="20"/>
              </w:rPr>
              <w:t>R veďte provozním odklonem do/z Brna-Králova Pole (přes Odb Černovice, zhlaví Táborská), zastaví v Brně-Židenicích</w:t>
            </w:r>
          </w:p>
        </w:tc>
      </w:tr>
      <w:tr w:rsidR="00085558" w:rsidRPr="00D520CF" w14:paraId="3B235510" w14:textId="77777777" w:rsidTr="00D520CF">
        <w:trPr>
          <w:trHeight w:val="57"/>
        </w:trPr>
        <w:tc>
          <w:tcPr>
            <w:tcW w:w="569" w:type="dxa"/>
            <w:tcBorders>
              <w:top w:val="single" w:sz="2" w:space="0" w:color="000000"/>
              <w:left w:val="single" w:sz="2" w:space="0" w:color="000000"/>
              <w:bottom w:val="single" w:sz="2" w:space="0" w:color="000000"/>
              <w:right w:val="single" w:sz="2" w:space="0" w:color="000000"/>
            </w:tcBorders>
          </w:tcPr>
          <w:p w14:paraId="64373D97" w14:textId="77777777" w:rsidR="00085558" w:rsidRDefault="00085558" w:rsidP="00085558">
            <w:pPr>
              <w:widowControl w:val="0"/>
              <w:kinsoku w:val="0"/>
              <w:overflowPunct w:val="0"/>
              <w:autoSpaceDE w:val="0"/>
              <w:autoSpaceDN w:val="0"/>
              <w:adjustRightInd w:val="0"/>
              <w:spacing w:before="60" w:after="60"/>
              <w:jc w:val="center"/>
              <w:rPr>
                <w:rFonts w:cs="Arial"/>
                <w:sz w:val="20"/>
              </w:rPr>
            </w:pPr>
            <w:r>
              <w:rPr>
                <w:rFonts w:cs="Arial"/>
                <w:sz w:val="20"/>
              </w:rPr>
              <w:t>R13</w:t>
            </w:r>
          </w:p>
        </w:tc>
        <w:tc>
          <w:tcPr>
            <w:tcW w:w="8789" w:type="dxa"/>
            <w:tcBorders>
              <w:top w:val="single" w:sz="2" w:space="0" w:color="000000"/>
              <w:left w:val="single" w:sz="2" w:space="0" w:color="000000"/>
              <w:bottom w:val="single" w:sz="2" w:space="0" w:color="000000"/>
              <w:right w:val="single" w:sz="2" w:space="0" w:color="000000"/>
            </w:tcBorders>
          </w:tcPr>
          <w:p w14:paraId="3642C8EF" w14:textId="77777777" w:rsidR="00085558" w:rsidRDefault="00085558" w:rsidP="00085558">
            <w:pPr>
              <w:widowControl w:val="0"/>
              <w:kinsoku w:val="0"/>
              <w:overflowPunct w:val="0"/>
              <w:autoSpaceDE w:val="0"/>
              <w:autoSpaceDN w:val="0"/>
              <w:adjustRightInd w:val="0"/>
              <w:spacing w:before="60" w:after="60"/>
              <w:ind w:left="282" w:right="131" w:hanging="226"/>
              <w:rPr>
                <w:rFonts w:cs="Arial"/>
                <w:spacing w:val="-1"/>
                <w:sz w:val="20"/>
              </w:rPr>
            </w:pPr>
            <w:r>
              <w:rPr>
                <w:rFonts w:cs="Arial"/>
                <w:spacing w:val="-1"/>
                <w:sz w:val="20"/>
              </w:rPr>
              <w:t>R veďte provozním odklonem do/z Brna dolního nádraží</w:t>
            </w:r>
          </w:p>
        </w:tc>
      </w:tr>
      <w:tr w:rsidR="002D028C" w:rsidRPr="00D520CF" w14:paraId="1A1AAF69" w14:textId="77777777" w:rsidTr="00D520CF">
        <w:trPr>
          <w:trHeight w:val="57"/>
        </w:trPr>
        <w:tc>
          <w:tcPr>
            <w:tcW w:w="569" w:type="dxa"/>
            <w:tcBorders>
              <w:top w:val="single" w:sz="2" w:space="0" w:color="000000"/>
              <w:left w:val="single" w:sz="2" w:space="0" w:color="000000"/>
              <w:bottom w:val="single" w:sz="2" w:space="0" w:color="000000"/>
              <w:right w:val="single" w:sz="2" w:space="0" w:color="000000"/>
            </w:tcBorders>
          </w:tcPr>
          <w:p w14:paraId="5583114A" w14:textId="77777777" w:rsidR="002D028C" w:rsidRDefault="002D028C" w:rsidP="00085558">
            <w:pPr>
              <w:widowControl w:val="0"/>
              <w:kinsoku w:val="0"/>
              <w:overflowPunct w:val="0"/>
              <w:autoSpaceDE w:val="0"/>
              <w:autoSpaceDN w:val="0"/>
              <w:adjustRightInd w:val="0"/>
              <w:spacing w:before="60" w:after="60"/>
              <w:jc w:val="center"/>
              <w:rPr>
                <w:rFonts w:cs="Arial"/>
                <w:sz w:val="20"/>
              </w:rPr>
            </w:pPr>
            <w:r>
              <w:rPr>
                <w:rFonts w:cs="Arial"/>
                <w:sz w:val="20"/>
              </w:rPr>
              <w:t>R19</w:t>
            </w:r>
          </w:p>
        </w:tc>
        <w:tc>
          <w:tcPr>
            <w:tcW w:w="8789" w:type="dxa"/>
            <w:tcBorders>
              <w:top w:val="single" w:sz="2" w:space="0" w:color="000000"/>
              <w:left w:val="single" w:sz="2" w:space="0" w:color="000000"/>
              <w:bottom w:val="single" w:sz="2" w:space="0" w:color="000000"/>
              <w:right w:val="single" w:sz="2" w:space="0" w:color="000000"/>
            </w:tcBorders>
          </w:tcPr>
          <w:p w14:paraId="203B32DB" w14:textId="77777777" w:rsidR="002D028C" w:rsidRDefault="002D028C" w:rsidP="00085558">
            <w:pPr>
              <w:widowControl w:val="0"/>
              <w:kinsoku w:val="0"/>
              <w:overflowPunct w:val="0"/>
              <w:autoSpaceDE w:val="0"/>
              <w:autoSpaceDN w:val="0"/>
              <w:adjustRightInd w:val="0"/>
              <w:spacing w:before="60" w:after="60"/>
              <w:ind w:left="282" w:right="131" w:hanging="226"/>
              <w:rPr>
                <w:rFonts w:cs="Arial"/>
                <w:spacing w:val="-1"/>
                <w:sz w:val="20"/>
              </w:rPr>
            </w:pPr>
            <w:r>
              <w:rPr>
                <w:rFonts w:cs="Arial"/>
                <w:spacing w:val="-1"/>
                <w:sz w:val="20"/>
              </w:rPr>
              <w:t>R veďte provozním odklonem do/z Brna dolního nádraží</w:t>
            </w:r>
          </w:p>
        </w:tc>
      </w:tr>
      <w:tr w:rsidR="00085558" w:rsidRPr="00D520CF" w14:paraId="4BBACAD0" w14:textId="77777777" w:rsidTr="00D520CF">
        <w:trPr>
          <w:trHeight w:val="57"/>
        </w:trPr>
        <w:tc>
          <w:tcPr>
            <w:tcW w:w="569" w:type="dxa"/>
            <w:tcBorders>
              <w:top w:val="single" w:sz="2" w:space="0" w:color="000000"/>
              <w:left w:val="single" w:sz="2" w:space="0" w:color="000000"/>
              <w:bottom w:val="single" w:sz="2" w:space="0" w:color="000000"/>
              <w:right w:val="single" w:sz="2" w:space="0" w:color="000000"/>
            </w:tcBorders>
          </w:tcPr>
          <w:p w14:paraId="0CC81D4C" w14:textId="77777777" w:rsidR="00085558" w:rsidRPr="00D520CF" w:rsidRDefault="00085558" w:rsidP="00085558">
            <w:pPr>
              <w:widowControl w:val="0"/>
              <w:kinsoku w:val="0"/>
              <w:overflowPunct w:val="0"/>
              <w:autoSpaceDE w:val="0"/>
              <w:autoSpaceDN w:val="0"/>
              <w:adjustRightInd w:val="0"/>
              <w:spacing w:before="60" w:after="60"/>
              <w:ind w:left="56"/>
              <w:rPr>
                <w:rFonts w:ascii="Times New Roman" w:hAnsi="Times New Roman"/>
                <w:sz w:val="20"/>
              </w:rPr>
            </w:pPr>
            <w:r w:rsidRPr="00D520CF">
              <w:rPr>
                <w:rFonts w:cs="Arial"/>
                <w:spacing w:val="-1"/>
                <w:sz w:val="20"/>
              </w:rPr>
              <w:t>Pozn.</w:t>
            </w:r>
          </w:p>
        </w:tc>
        <w:tc>
          <w:tcPr>
            <w:tcW w:w="8789" w:type="dxa"/>
            <w:tcBorders>
              <w:top w:val="single" w:sz="2" w:space="0" w:color="000000"/>
              <w:left w:val="single" w:sz="2" w:space="0" w:color="000000"/>
              <w:bottom w:val="single" w:sz="2" w:space="0" w:color="000000"/>
              <w:right w:val="single" w:sz="2" w:space="0" w:color="000000"/>
            </w:tcBorders>
          </w:tcPr>
          <w:p w14:paraId="7418B164" w14:textId="77777777" w:rsidR="00085558" w:rsidRDefault="00085558" w:rsidP="002D028C">
            <w:pPr>
              <w:widowControl w:val="0"/>
              <w:kinsoku w:val="0"/>
              <w:overflowPunct w:val="0"/>
              <w:autoSpaceDE w:val="0"/>
              <w:autoSpaceDN w:val="0"/>
              <w:adjustRightInd w:val="0"/>
              <w:spacing w:before="60" w:after="60"/>
              <w:ind w:left="282" w:right="131" w:hanging="226"/>
              <w:rPr>
                <w:rFonts w:cs="Arial"/>
                <w:spacing w:val="-1"/>
                <w:sz w:val="20"/>
              </w:rPr>
            </w:pPr>
            <w:r w:rsidRPr="00D520CF">
              <w:rPr>
                <w:rFonts w:cs="Arial"/>
                <w:b/>
                <w:bCs/>
                <w:spacing w:val="-1"/>
                <w:sz w:val="20"/>
              </w:rPr>
              <w:t>ND</w:t>
            </w:r>
            <w:r>
              <w:rPr>
                <w:rFonts w:cs="Arial"/>
                <w:spacing w:val="-1"/>
                <w:sz w:val="20"/>
              </w:rPr>
              <w:t xml:space="preserve"> Brno hl.n. – Brno dolní n.</w:t>
            </w:r>
            <w:r w:rsidR="002D028C">
              <w:rPr>
                <w:rFonts w:cs="Arial"/>
                <w:spacing w:val="-1"/>
                <w:sz w:val="20"/>
              </w:rPr>
              <w:t xml:space="preserve">, </w:t>
            </w:r>
            <w:r>
              <w:rPr>
                <w:rFonts w:cs="Arial"/>
                <w:spacing w:val="-1"/>
                <w:sz w:val="20"/>
              </w:rPr>
              <w:t>Brno hl.n. – Brno-Chrlice</w:t>
            </w:r>
            <w:r w:rsidR="002D028C">
              <w:rPr>
                <w:rFonts w:cs="Arial"/>
                <w:spacing w:val="-1"/>
                <w:sz w:val="20"/>
              </w:rPr>
              <w:t>, Brno hl.n. - Střelice</w:t>
            </w:r>
          </w:p>
          <w:p w14:paraId="725A3FC9" w14:textId="77777777" w:rsidR="00085558" w:rsidRPr="00D520CF" w:rsidRDefault="00085558" w:rsidP="00085558">
            <w:pPr>
              <w:widowControl w:val="0"/>
              <w:kinsoku w:val="0"/>
              <w:overflowPunct w:val="0"/>
              <w:autoSpaceDE w:val="0"/>
              <w:autoSpaceDN w:val="0"/>
              <w:adjustRightInd w:val="0"/>
              <w:spacing w:before="60" w:after="60"/>
              <w:ind w:left="56" w:right="4790"/>
              <w:rPr>
                <w:rFonts w:cs="Arial"/>
                <w:spacing w:val="-2"/>
                <w:sz w:val="20"/>
              </w:rPr>
            </w:pPr>
            <w:r w:rsidRPr="00D520CF">
              <w:rPr>
                <w:rFonts w:cs="Arial"/>
                <w:b/>
                <w:bCs/>
                <w:spacing w:val="-1"/>
                <w:sz w:val="20"/>
              </w:rPr>
              <w:t>MHD</w:t>
            </w:r>
            <w:r w:rsidRPr="00D520CF">
              <w:rPr>
                <w:rFonts w:cs="Arial"/>
                <w:spacing w:val="-1"/>
                <w:sz w:val="20"/>
              </w:rPr>
              <w:t>:</w:t>
            </w:r>
            <w:r w:rsidRPr="00D520CF">
              <w:rPr>
                <w:rFonts w:cs="Arial"/>
                <w:spacing w:val="-6"/>
                <w:sz w:val="20"/>
              </w:rPr>
              <w:t xml:space="preserve"> </w:t>
            </w:r>
            <w:r w:rsidRPr="00D520CF">
              <w:rPr>
                <w:rFonts w:cs="Arial"/>
                <w:sz w:val="20"/>
              </w:rPr>
              <w:t>linka</w:t>
            </w:r>
            <w:r w:rsidRPr="00D520CF">
              <w:rPr>
                <w:rFonts w:cs="Arial"/>
                <w:spacing w:val="-5"/>
                <w:sz w:val="20"/>
              </w:rPr>
              <w:t xml:space="preserve"> </w:t>
            </w:r>
            <w:r w:rsidRPr="00D520CF">
              <w:rPr>
                <w:rFonts w:cs="Arial"/>
                <w:sz w:val="20"/>
              </w:rPr>
              <w:t xml:space="preserve">2 </w:t>
            </w:r>
            <w:r w:rsidRPr="00D520CF">
              <w:rPr>
                <w:rFonts w:cs="Arial"/>
                <w:spacing w:val="-2"/>
                <w:sz w:val="20"/>
              </w:rPr>
              <w:t>Hlavní</w:t>
            </w:r>
            <w:r w:rsidRPr="00D520CF">
              <w:rPr>
                <w:rFonts w:cs="Arial"/>
                <w:spacing w:val="3"/>
                <w:sz w:val="20"/>
              </w:rPr>
              <w:t xml:space="preserve"> </w:t>
            </w:r>
            <w:r w:rsidRPr="00D520CF">
              <w:rPr>
                <w:rFonts w:cs="Arial"/>
                <w:spacing w:val="-2"/>
                <w:sz w:val="20"/>
              </w:rPr>
              <w:t>nádraží</w:t>
            </w:r>
            <w:r w:rsidRPr="00D520CF">
              <w:rPr>
                <w:rFonts w:cs="Arial"/>
                <w:spacing w:val="-1"/>
                <w:sz w:val="20"/>
              </w:rPr>
              <w:t xml:space="preserve"> </w:t>
            </w:r>
            <w:r w:rsidRPr="00D520CF">
              <w:rPr>
                <w:rFonts w:cs="Arial"/>
                <w:sz w:val="20"/>
              </w:rPr>
              <w:t xml:space="preserve">– </w:t>
            </w:r>
            <w:r w:rsidRPr="00D520CF">
              <w:rPr>
                <w:rFonts w:cs="Arial"/>
                <w:spacing w:val="-2"/>
                <w:sz w:val="20"/>
              </w:rPr>
              <w:t>Kuldova.</w:t>
            </w:r>
          </w:p>
          <w:p w14:paraId="0B4E08F8" w14:textId="77777777" w:rsidR="00085558" w:rsidRPr="00D520CF" w:rsidRDefault="00085558" w:rsidP="00085558">
            <w:pPr>
              <w:widowControl w:val="0"/>
              <w:kinsoku w:val="0"/>
              <w:overflowPunct w:val="0"/>
              <w:autoSpaceDE w:val="0"/>
              <w:autoSpaceDN w:val="0"/>
              <w:adjustRightInd w:val="0"/>
              <w:spacing w:before="60" w:after="60"/>
              <w:ind w:left="282" w:right="507" w:hanging="226"/>
              <w:rPr>
                <w:rFonts w:ascii="Times New Roman" w:hAnsi="Times New Roman"/>
                <w:sz w:val="20"/>
              </w:rPr>
            </w:pPr>
            <w:r w:rsidRPr="00085558">
              <w:rPr>
                <w:rFonts w:cs="Arial"/>
                <w:spacing w:val="-1"/>
                <w:sz w:val="20"/>
              </w:rPr>
              <w:t>Informátor</w:t>
            </w:r>
            <w:r w:rsidRPr="005C0BA9">
              <w:rPr>
                <w:rFonts w:cs="Arial"/>
                <w:spacing w:val="-1"/>
                <w:sz w:val="20"/>
              </w:rPr>
              <w:t>: Brno hl.n., Brno-Židenice</w:t>
            </w:r>
            <w:r>
              <w:rPr>
                <w:rFonts w:cs="Arial"/>
                <w:spacing w:val="-1"/>
                <w:sz w:val="20"/>
              </w:rPr>
              <w:t>, Brno dolní n.</w:t>
            </w:r>
          </w:p>
        </w:tc>
      </w:tr>
    </w:tbl>
    <w:p w14:paraId="58037AA8" w14:textId="77777777" w:rsidR="00AF39BE" w:rsidRDefault="00AF39BE" w:rsidP="00230656">
      <w:pPr>
        <w:spacing w:before="0" w:after="0"/>
        <w:rPr>
          <w:rFonts w:cs="Arial"/>
        </w:rPr>
      </w:pPr>
    </w:p>
    <w:tbl>
      <w:tblPr>
        <w:tblW w:w="9352" w:type="dxa"/>
        <w:tblInd w:w="6" w:type="dxa"/>
        <w:tblLayout w:type="fixed"/>
        <w:tblCellMar>
          <w:left w:w="0" w:type="dxa"/>
          <w:right w:w="0" w:type="dxa"/>
        </w:tblCellMar>
        <w:tblLook w:val="0000" w:firstRow="0" w:lastRow="0" w:firstColumn="0" w:lastColumn="0" w:noHBand="0" w:noVBand="0"/>
      </w:tblPr>
      <w:tblGrid>
        <w:gridCol w:w="578"/>
        <w:gridCol w:w="8774"/>
      </w:tblGrid>
      <w:tr w:rsidR="00187509" w:rsidRPr="00085558" w14:paraId="14883CBA" w14:textId="77777777">
        <w:trPr>
          <w:trHeight w:val="345"/>
        </w:trPr>
        <w:tc>
          <w:tcPr>
            <w:tcW w:w="578" w:type="dxa"/>
            <w:tcBorders>
              <w:top w:val="single" w:sz="2" w:space="0" w:color="000000"/>
              <w:left w:val="single" w:sz="2" w:space="0" w:color="000000"/>
              <w:bottom w:val="single" w:sz="2" w:space="0" w:color="000000"/>
              <w:right w:val="single" w:sz="2" w:space="0" w:color="000000"/>
            </w:tcBorders>
            <w:shd w:val="clear" w:color="auto" w:fill="C5D8F0"/>
          </w:tcPr>
          <w:p w14:paraId="18856ADB" w14:textId="77777777" w:rsidR="00187509" w:rsidRPr="00C6172F" w:rsidRDefault="00187509">
            <w:pPr>
              <w:widowControl w:val="0"/>
              <w:kinsoku w:val="0"/>
              <w:overflowPunct w:val="0"/>
              <w:autoSpaceDE w:val="0"/>
              <w:autoSpaceDN w:val="0"/>
              <w:adjustRightInd w:val="0"/>
              <w:spacing w:before="60" w:after="60"/>
              <w:ind w:left="3"/>
              <w:jc w:val="center"/>
              <w:rPr>
                <w:rFonts w:ascii="Times New Roman" w:hAnsi="Times New Roman"/>
                <w:sz w:val="20"/>
              </w:rPr>
            </w:pPr>
          </w:p>
        </w:tc>
        <w:tc>
          <w:tcPr>
            <w:tcW w:w="8774" w:type="dxa"/>
            <w:tcBorders>
              <w:top w:val="single" w:sz="2" w:space="0" w:color="000000"/>
              <w:left w:val="single" w:sz="2" w:space="0" w:color="000000"/>
              <w:bottom w:val="single" w:sz="2" w:space="0" w:color="000000"/>
              <w:right w:val="single" w:sz="2" w:space="0" w:color="000000"/>
            </w:tcBorders>
            <w:shd w:val="clear" w:color="auto" w:fill="C5D8F0"/>
          </w:tcPr>
          <w:p w14:paraId="516115A5" w14:textId="77777777" w:rsidR="00187509" w:rsidRPr="00C6172F" w:rsidRDefault="00187509">
            <w:pPr>
              <w:widowControl w:val="0"/>
              <w:kinsoku w:val="0"/>
              <w:overflowPunct w:val="0"/>
              <w:autoSpaceDE w:val="0"/>
              <w:autoSpaceDN w:val="0"/>
              <w:adjustRightInd w:val="0"/>
              <w:spacing w:before="60" w:after="60"/>
              <w:ind w:left="56"/>
              <w:rPr>
                <w:rFonts w:ascii="Times New Roman" w:hAnsi="Times New Roman"/>
                <w:sz w:val="20"/>
              </w:rPr>
            </w:pPr>
            <w:r>
              <w:rPr>
                <w:rFonts w:cs="Arial"/>
                <w:b/>
                <w:bCs/>
                <w:spacing w:val="-1"/>
                <w:sz w:val="20"/>
              </w:rPr>
              <w:t>Provozuschopná pouze jedna TK Brno hl.n. – Brno-Židenice</w:t>
            </w:r>
          </w:p>
        </w:tc>
      </w:tr>
      <w:tr w:rsidR="00187509" w:rsidRPr="00085558" w14:paraId="6483B8FF" w14:textId="77777777">
        <w:trPr>
          <w:trHeight w:val="57"/>
        </w:trPr>
        <w:tc>
          <w:tcPr>
            <w:tcW w:w="578" w:type="dxa"/>
            <w:tcBorders>
              <w:top w:val="single" w:sz="2" w:space="0" w:color="000000"/>
              <w:left w:val="single" w:sz="2" w:space="0" w:color="000000"/>
              <w:bottom w:val="single" w:sz="2" w:space="0" w:color="000000"/>
              <w:right w:val="single" w:sz="2" w:space="0" w:color="000000"/>
            </w:tcBorders>
          </w:tcPr>
          <w:p w14:paraId="498E609F" w14:textId="77777777" w:rsidR="00187509" w:rsidRPr="00085558" w:rsidRDefault="00187509" w:rsidP="00187509">
            <w:pPr>
              <w:widowControl w:val="0"/>
              <w:kinsoku w:val="0"/>
              <w:overflowPunct w:val="0"/>
              <w:autoSpaceDE w:val="0"/>
              <w:autoSpaceDN w:val="0"/>
              <w:adjustRightInd w:val="0"/>
              <w:spacing w:before="60" w:after="60"/>
              <w:jc w:val="center"/>
              <w:rPr>
                <w:rFonts w:cs="Arial"/>
                <w:sz w:val="20"/>
              </w:rPr>
            </w:pPr>
            <w:r w:rsidRPr="00085558">
              <w:rPr>
                <w:rFonts w:cs="Arial"/>
                <w:sz w:val="20"/>
              </w:rPr>
              <w:t>S2</w:t>
            </w:r>
          </w:p>
        </w:tc>
        <w:tc>
          <w:tcPr>
            <w:tcW w:w="8774" w:type="dxa"/>
            <w:tcBorders>
              <w:top w:val="single" w:sz="2" w:space="0" w:color="000000"/>
              <w:left w:val="single" w:sz="2" w:space="0" w:color="000000"/>
              <w:bottom w:val="single" w:sz="2" w:space="0" w:color="000000"/>
              <w:right w:val="single" w:sz="2" w:space="0" w:color="000000"/>
            </w:tcBorders>
          </w:tcPr>
          <w:p w14:paraId="761D7E50" w14:textId="77777777" w:rsidR="00187509" w:rsidRPr="00085558" w:rsidRDefault="00187509" w:rsidP="00187509">
            <w:pPr>
              <w:keepNext/>
              <w:widowControl w:val="0"/>
              <w:kinsoku w:val="0"/>
              <w:overflowPunct w:val="0"/>
              <w:autoSpaceDE w:val="0"/>
              <w:autoSpaceDN w:val="0"/>
              <w:adjustRightInd w:val="0"/>
              <w:spacing w:before="60" w:after="60"/>
              <w:ind w:left="57" w:right="164"/>
              <w:rPr>
                <w:rFonts w:cs="Arial"/>
                <w:sz w:val="20"/>
              </w:rPr>
            </w:pPr>
            <w:r>
              <w:rPr>
                <w:rFonts w:cs="Arial"/>
                <w:spacing w:val="-1"/>
                <w:sz w:val="20"/>
              </w:rPr>
              <w:t xml:space="preserve">Os </w:t>
            </w:r>
            <w:r w:rsidRPr="005C0BA9">
              <w:rPr>
                <w:rFonts w:cs="Arial"/>
                <w:spacing w:val="-2"/>
                <w:sz w:val="20"/>
              </w:rPr>
              <w:t>15min</w:t>
            </w:r>
            <w:r>
              <w:rPr>
                <w:rFonts w:cs="Arial"/>
                <w:spacing w:val="-2"/>
                <w:sz w:val="20"/>
              </w:rPr>
              <w:t>.</w:t>
            </w:r>
            <w:r w:rsidRPr="005C0BA9">
              <w:rPr>
                <w:rFonts w:cs="Arial"/>
                <w:spacing w:val="-2"/>
                <w:sz w:val="20"/>
              </w:rPr>
              <w:t xml:space="preserve"> </w:t>
            </w:r>
            <w:r>
              <w:rPr>
                <w:rFonts w:cs="Arial"/>
                <w:spacing w:val="-1"/>
                <w:sz w:val="20"/>
              </w:rPr>
              <w:t>intervalu</w:t>
            </w:r>
            <w:r w:rsidRPr="005C0BA9">
              <w:rPr>
                <w:rFonts w:cs="Arial"/>
                <w:spacing w:val="-2"/>
                <w:sz w:val="20"/>
              </w:rPr>
              <w:t xml:space="preserve"> </w:t>
            </w:r>
            <w:r w:rsidRPr="005C0BA9">
              <w:rPr>
                <w:rFonts w:cs="Arial"/>
                <w:sz w:val="20"/>
              </w:rPr>
              <w:t>veďte</w:t>
            </w:r>
            <w:r w:rsidRPr="005C0BA9">
              <w:rPr>
                <w:rFonts w:cs="Arial"/>
                <w:spacing w:val="-5"/>
                <w:sz w:val="20"/>
              </w:rPr>
              <w:t xml:space="preserve"> provozním </w:t>
            </w:r>
            <w:r w:rsidRPr="005C0BA9">
              <w:rPr>
                <w:rFonts w:cs="Arial"/>
                <w:spacing w:val="-2"/>
                <w:sz w:val="20"/>
              </w:rPr>
              <w:t>odklonem</w:t>
            </w:r>
            <w:r w:rsidRPr="005C0BA9">
              <w:rPr>
                <w:rFonts w:cs="Arial"/>
                <w:spacing w:val="69"/>
                <w:sz w:val="20"/>
              </w:rPr>
              <w:t xml:space="preserve"> </w:t>
            </w:r>
            <w:r w:rsidRPr="005C0BA9">
              <w:rPr>
                <w:rFonts w:cs="Arial"/>
                <w:spacing w:val="-1"/>
                <w:sz w:val="20"/>
              </w:rPr>
              <w:t>z/do</w:t>
            </w:r>
            <w:r w:rsidRPr="005C0BA9">
              <w:rPr>
                <w:rFonts w:cs="Arial"/>
                <w:sz w:val="20"/>
              </w:rPr>
              <w:t xml:space="preserve"> </w:t>
            </w:r>
            <w:r w:rsidRPr="005C0BA9">
              <w:rPr>
                <w:rFonts w:cs="Arial"/>
                <w:spacing w:val="-1"/>
                <w:sz w:val="20"/>
              </w:rPr>
              <w:t>Brna dolního nádraží</w:t>
            </w:r>
          </w:p>
        </w:tc>
      </w:tr>
      <w:tr w:rsidR="00187509" w:rsidRPr="00085558" w14:paraId="770F13ED" w14:textId="77777777">
        <w:trPr>
          <w:trHeight w:val="57"/>
        </w:trPr>
        <w:tc>
          <w:tcPr>
            <w:tcW w:w="578" w:type="dxa"/>
            <w:tcBorders>
              <w:top w:val="single" w:sz="2" w:space="0" w:color="000000"/>
              <w:left w:val="single" w:sz="2" w:space="0" w:color="000000"/>
              <w:bottom w:val="single" w:sz="2" w:space="0" w:color="000000"/>
              <w:right w:val="single" w:sz="2" w:space="0" w:color="000000"/>
            </w:tcBorders>
          </w:tcPr>
          <w:p w14:paraId="2C5D0B3E" w14:textId="77777777" w:rsidR="00187509" w:rsidRPr="00085558" w:rsidRDefault="00187509" w:rsidP="00187509">
            <w:pPr>
              <w:widowControl w:val="0"/>
              <w:kinsoku w:val="0"/>
              <w:overflowPunct w:val="0"/>
              <w:autoSpaceDE w:val="0"/>
              <w:autoSpaceDN w:val="0"/>
              <w:adjustRightInd w:val="0"/>
              <w:spacing w:before="60" w:after="60"/>
              <w:jc w:val="center"/>
              <w:rPr>
                <w:rFonts w:cs="Arial"/>
                <w:sz w:val="20"/>
              </w:rPr>
            </w:pPr>
            <w:r w:rsidRPr="00085558">
              <w:rPr>
                <w:rFonts w:cs="Arial"/>
                <w:sz w:val="20"/>
              </w:rPr>
              <w:t>S3</w:t>
            </w:r>
          </w:p>
        </w:tc>
        <w:tc>
          <w:tcPr>
            <w:tcW w:w="8774" w:type="dxa"/>
            <w:tcBorders>
              <w:top w:val="single" w:sz="2" w:space="0" w:color="000000"/>
              <w:left w:val="single" w:sz="2" w:space="0" w:color="000000"/>
              <w:bottom w:val="single" w:sz="2" w:space="0" w:color="000000"/>
              <w:right w:val="single" w:sz="2" w:space="0" w:color="000000"/>
            </w:tcBorders>
          </w:tcPr>
          <w:p w14:paraId="088525FD" w14:textId="77777777" w:rsidR="00187509" w:rsidRPr="00085558" w:rsidRDefault="00187509" w:rsidP="00187509">
            <w:pPr>
              <w:keepNext/>
              <w:widowControl w:val="0"/>
              <w:kinsoku w:val="0"/>
              <w:overflowPunct w:val="0"/>
              <w:autoSpaceDE w:val="0"/>
              <w:autoSpaceDN w:val="0"/>
              <w:adjustRightInd w:val="0"/>
              <w:spacing w:before="60" w:after="60"/>
              <w:ind w:left="57" w:right="164"/>
              <w:rPr>
                <w:rFonts w:cs="Arial"/>
                <w:sz w:val="20"/>
              </w:rPr>
            </w:pPr>
            <w:r>
              <w:rPr>
                <w:rFonts w:cs="Arial"/>
                <w:spacing w:val="-1"/>
                <w:sz w:val="20"/>
              </w:rPr>
              <w:t>Os veďte provozním odklonem přes Brno dolní nádraží.</w:t>
            </w:r>
          </w:p>
        </w:tc>
      </w:tr>
      <w:tr w:rsidR="00187509" w:rsidRPr="00085558" w14:paraId="605E0A89" w14:textId="77777777">
        <w:trPr>
          <w:trHeight w:val="57"/>
        </w:trPr>
        <w:tc>
          <w:tcPr>
            <w:tcW w:w="578" w:type="dxa"/>
            <w:tcBorders>
              <w:top w:val="single" w:sz="2" w:space="0" w:color="000000"/>
              <w:left w:val="single" w:sz="2" w:space="0" w:color="000000"/>
              <w:bottom w:val="single" w:sz="2" w:space="0" w:color="000000"/>
              <w:right w:val="single" w:sz="2" w:space="0" w:color="000000"/>
            </w:tcBorders>
          </w:tcPr>
          <w:p w14:paraId="187C7412" w14:textId="77777777" w:rsidR="00187509" w:rsidRPr="00085558" w:rsidRDefault="00187509" w:rsidP="00187509">
            <w:pPr>
              <w:widowControl w:val="0"/>
              <w:kinsoku w:val="0"/>
              <w:overflowPunct w:val="0"/>
              <w:autoSpaceDE w:val="0"/>
              <w:autoSpaceDN w:val="0"/>
              <w:adjustRightInd w:val="0"/>
              <w:spacing w:before="60" w:after="60"/>
              <w:jc w:val="center"/>
              <w:rPr>
                <w:rFonts w:cs="Arial"/>
                <w:sz w:val="20"/>
              </w:rPr>
            </w:pPr>
            <w:r w:rsidRPr="00085558">
              <w:rPr>
                <w:rFonts w:cs="Arial"/>
                <w:sz w:val="20"/>
              </w:rPr>
              <w:t>S6</w:t>
            </w:r>
          </w:p>
        </w:tc>
        <w:tc>
          <w:tcPr>
            <w:tcW w:w="8774" w:type="dxa"/>
            <w:tcBorders>
              <w:top w:val="single" w:sz="2" w:space="0" w:color="000000"/>
              <w:left w:val="single" w:sz="2" w:space="0" w:color="000000"/>
              <w:bottom w:val="single" w:sz="2" w:space="0" w:color="000000"/>
              <w:right w:val="single" w:sz="2" w:space="0" w:color="000000"/>
            </w:tcBorders>
          </w:tcPr>
          <w:p w14:paraId="797D8B83" w14:textId="77777777" w:rsidR="00187509" w:rsidRPr="00085558" w:rsidRDefault="00187509" w:rsidP="00187509">
            <w:pPr>
              <w:keepNext/>
              <w:widowControl w:val="0"/>
              <w:kinsoku w:val="0"/>
              <w:overflowPunct w:val="0"/>
              <w:autoSpaceDE w:val="0"/>
              <w:autoSpaceDN w:val="0"/>
              <w:adjustRightInd w:val="0"/>
              <w:spacing w:before="60" w:after="60"/>
              <w:ind w:left="57" w:right="164"/>
              <w:rPr>
                <w:rFonts w:cs="Arial"/>
                <w:sz w:val="20"/>
              </w:rPr>
            </w:pPr>
            <w:r w:rsidRPr="00085558">
              <w:rPr>
                <w:rFonts w:cs="Arial"/>
                <w:sz w:val="20"/>
              </w:rPr>
              <w:t xml:space="preserve">Os </w:t>
            </w:r>
            <w:r>
              <w:rPr>
                <w:rFonts w:cs="Arial"/>
                <w:sz w:val="20"/>
              </w:rPr>
              <w:t xml:space="preserve">30mim. intervalu začínají / končí v Odb Brno-Židenice </w:t>
            </w:r>
          </w:p>
        </w:tc>
      </w:tr>
      <w:tr w:rsidR="00187509" w:rsidRPr="00085558" w14:paraId="55F73F20" w14:textId="77777777">
        <w:trPr>
          <w:trHeight w:val="57"/>
        </w:trPr>
        <w:tc>
          <w:tcPr>
            <w:tcW w:w="578" w:type="dxa"/>
            <w:tcBorders>
              <w:top w:val="single" w:sz="2" w:space="0" w:color="000000"/>
              <w:left w:val="single" w:sz="2" w:space="0" w:color="000000"/>
              <w:bottom w:val="single" w:sz="2" w:space="0" w:color="000000"/>
              <w:right w:val="single" w:sz="2" w:space="0" w:color="000000"/>
            </w:tcBorders>
          </w:tcPr>
          <w:p w14:paraId="12C723FB" w14:textId="77777777" w:rsidR="00187509" w:rsidRPr="00085558" w:rsidRDefault="00187509" w:rsidP="00187509">
            <w:pPr>
              <w:widowControl w:val="0"/>
              <w:kinsoku w:val="0"/>
              <w:overflowPunct w:val="0"/>
              <w:autoSpaceDE w:val="0"/>
              <w:autoSpaceDN w:val="0"/>
              <w:adjustRightInd w:val="0"/>
              <w:spacing w:before="60" w:after="60"/>
              <w:jc w:val="center"/>
              <w:rPr>
                <w:rFonts w:cs="Arial"/>
                <w:sz w:val="20"/>
              </w:rPr>
            </w:pPr>
            <w:r>
              <w:rPr>
                <w:rFonts w:cs="Arial"/>
                <w:sz w:val="20"/>
              </w:rPr>
              <w:t>R8</w:t>
            </w:r>
          </w:p>
        </w:tc>
        <w:tc>
          <w:tcPr>
            <w:tcW w:w="8774" w:type="dxa"/>
            <w:tcBorders>
              <w:top w:val="single" w:sz="2" w:space="0" w:color="000000"/>
              <w:left w:val="single" w:sz="2" w:space="0" w:color="000000"/>
              <w:bottom w:val="single" w:sz="2" w:space="0" w:color="000000"/>
              <w:right w:val="single" w:sz="2" w:space="0" w:color="000000"/>
            </w:tcBorders>
          </w:tcPr>
          <w:p w14:paraId="7CBC1179" w14:textId="77777777" w:rsidR="00187509" w:rsidRPr="00085558" w:rsidRDefault="00187509" w:rsidP="00187509">
            <w:pPr>
              <w:keepNext/>
              <w:widowControl w:val="0"/>
              <w:kinsoku w:val="0"/>
              <w:overflowPunct w:val="0"/>
              <w:autoSpaceDE w:val="0"/>
              <w:autoSpaceDN w:val="0"/>
              <w:adjustRightInd w:val="0"/>
              <w:spacing w:before="60" w:after="60"/>
              <w:ind w:left="57" w:right="164"/>
              <w:rPr>
                <w:rFonts w:cs="Arial"/>
                <w:sz w:val="20"/>
              </w:rPr>
            </w:pPr>
            <w:r w:rsidRPr="00085558">
              <w:rPr>
                <w:rFonts w:cs="Arial"/>
                <w:sz w:val="20"/>
              </w:rPr>
              <w:t>R začínají/končí v Brně hl.n.</w:t>
            </w:r>
          </w:p>
        </w:tc>
      </w:tr>
      <w:tr w:rsidR="00187509" w:rsidRPr="00085558" w14:paraId="11202DE7" w14:textId="77777777">
        <w:trPr>
          <w:trHeight w:val="57"/>
        </w:trPr>
        <w:tc>
          <w:tcPr>
            <w:tcW w:w="578" w:type="dxa"/>
            <w:tcBorders>
              <w:top w:val="single" w:sz="2" w:space="0" w:color="000000"/>
              <w:left w:val="single" w:sz="2" w:space="0" w:color="000000"/>
              <w:bottom w:val="single" w:sz="2" w:space="0" w:color="000000"/>
              <w:right w:val="single" w:sz="2" w:space="0" w:color="000000"/>
            </w:tcBorders>
          </w:tcPr>
          <w:p w14:paraId="093D8552" w14:textId="77777777" w:rsidR="00187509" w:rsidRPr="00085558" w:rsidRDefault="00187509" w:rsidP="00187509">
            <w:pPr>
              <w:widowControl w:val="0"/>
              <w:kinsoku w:val="0"/>
              <w:overflowPunct w:val="0"/>
              <w:autoSpaceDE w:val="0"/>
              <w:autoSpaceDN w:val="0"/>
              <w:adjustRightInd w:val="0"/>
              <w:spacing w:before="60" w:after="60"/>
              <w:jc w:val="center"/>
              <w:rPr>
                <w:rFonts w:cs="Arial"/>
                <w:sz w:val="20"/>
              </w:rPr>
            </w:pPr>
            <w:r w:rsidRPr="00085558">
              <w:rPr>
                <w:rFonts w:cs="Arial"/>
                <w:sz w:val="20"/>
              </w:rPr>
              <w:t>R9</w:t>
            </w:r>
          </w:p>
        </w:tc>
        <w:tc>
          <w:tcPr>
            <w:tcW w:w="8774" w:type="dxa"/>
            <w:tcBorders>
              <w:top w:val="single" w:sz="2" w:space="0" w:color="000000"/>
              <w:left w:val="single" w:sz="2" w:space="0" w:color="000000"/>
              <w:bottom w:val="single" w:sz="2" w:space="0" w:color="000000"/>
              <w:right w:val="single" w:sz="2" w:space="0" w:color="000000"/>
            </w:tcBorders>
          </w:tcPr>
          <w:p w14:paraId="18305456" w14:textId="77777777" w:rsidR="00187509" w:rsidRPr="00085558" w:rsidRDefault="00187509" w:rsidP="00187509">
            <w:pPr>
              <w:keepNext/>
              <w:widowControl w:val="0"/>
              <w:kinsoku w:val="0"/>
              <w:overflowPunct w:val="0"/>
              <w:autoSpaceDE w:val="0"/>
              <w:autoSpaceDN w:val="0"/>
              <w:adjustRightInd w:val="0"/>
              <w:spacing w:before="60" w:after="60"/>
              <w:ind w:left="57" w:right="164"/>
              <w:rPr>
                <w:rFonts w:cs="Arial"/>
                <w:sz w:val="20"/>
              </w:rPr>
            </w:pPr>
            <w:r w:rsidRPr="00085558">
              <w:rPr>
                <w:rFonts w:cs="Arial"/>
                <w:sz w:val="20"/>
              </w:rPr>
              <w:t xml:space="preserve">R </w:t>
            </w:r>
            <w:r w:rsidRPr="00085558">
              <w:rPr>
                <w:rFonts w:cs="Arial"/>
                <w:spacing w:val="-2"/>
                <w:sz w:val="20"/>
              </w:rPr>
              <w:t>veďte</w:t>
            </w:r>
            <w:r w:rsidRPr="00085558">
              <w:rPr>
                <w:rFonts w:cs="Arial"/>
                <w:sz w:val="20"/>
              </w:rPr>
              <w:t xml:space="preserve"> provozním odklonem do/z Brn</w:t>
            </w:r>
            <w:r>
              <w:rPr>
                <w:rFonts w:cs="Arial"/>
                <w:sz w:val="20"/>
              </w:rPr>
              <w:t>a</w:t>
            </w:r>
            <w:r w:rsidRPr="00085558">
              <w:rPr>
                <w:rFonts w:cs="Arial"/>
                <w:sz w:val="20"/>
              </w:rPr>
              <w:t xml:space="preserve"> dolní</w:t>
            </w:r>
            <w:r>
              <w:rPr>
                <w:rFonts w:cs="Arial"/>
                <w:sz w:val="20"/>
              </w:rPr>
              <w:t>ho</w:t>
            </w:r>
            <w:r w:rsidRPr="00085558">
              <w:rPr>
                <w:rFonts w:cs="Arial"/>
                <w:sz w:val="20"/>
              </w:rPr>
              <w:t xml:space="preserve"> nádraží.</w:t>
            </w:r>
          </w:p>
        </w:tc>
      </w:tr>
      <w:tr w:rsidR="00187509" w:rsidRPr="00085558" w14:paraId="1306B966" w14:textId="77777777">
        <w:trPr>
          <w:trHeight w:val="57"/>
        </w:trPr>
        <w:tc>
          <w:tcPr>
            <w:tcW w:w="578" w:type="dxa"/>
            <w:tcBorders>
              <w:top w:val="single" w:sz="2" w:space="0" w:color="000000"/>
              <w:left w:val="single" w:sz="2" w:space="0" w:color="000000"/>
              <w:bottom w:val="single" w:sz="2" w:space="0" w:color="000000"/>
              <w:right w:val="single" w:sz="2" w:space="0" w:color="000000"/>
            </w:tcBorders>
          </w:tcPr>
          <w:p w14:paraId="1A8DB569" w14:textId="77777777" w:rsidR="00187509" w:rsidRPr="00085558" w:rsidRDefault="00187509" w:rsidP="00187509">
            <w:pPr>
              <w:widowControl w:val="0"/>
              <w:kinsoku w:val="0"/>
              <w:overflowPunct w:val="0"/>
              <w:autoSpaceDE w:val="0"/>
              <w:autoSpaceDN w:val="0"/>
              <w:adjustRightInd w:val="0"/>
              <w:spacing w:before="60" w:after="60"/>
              <w:jc w:val="center"/>
              <w:rPr>
                <w:rFonts w:cs="Arial"/>
                <w:sz w:val="20"/>
              </w:rPr>
            </w:pPr>
            <w:r w:rsidRPr="00085558">
              <w:rPr>
                <w:rFonts w:cs="Arial"/>
                <w:sz w:val="20"/>
              </w:rPr>
              <w:t>Pozn.</w:t>
            </w:r>
          </w:p>
        </w:tc>
        <w:tc>
          <w:tcPr>
            <w:tcW w:w="8774" w:type="dxa"/>
            <w:tcBorders>
              <w:top w:val="single" w:sz="2" w:space="0" w:color="000000"/>
              <w:left w:val="single" w:sz="2" w:space="0" w:color="000000"/>
              <w:bottom w:val="single" w:sz="2" w:space="0" w:color="000000"/>
              <w:right w:val="single" w:sz="2" w:space="0" w:color="000000"/>
            </w:tcBorders>
          </w:tcPr>
          <w:p w14:paraId="4975435A" w14:textId="77777777" w:rsidR="00187509" w:rsidRPr="00085558" w:rsidRDefault="00187509" w:rsidP="00187509">
            <w:pPr>
              <w:widowControl w:val="0"/>
              <w:kinsoku w:val="0"/>
              <w:overflowPunct w:val="0"/>
              <w:autoSpaceDE w:val="0"/>
              <w:autoSpaceDN w:val="0"/>
              <w:adjustRightInd w:val="0"/>
              <w:spacing w:before="60" w:after="60"/>
              <w:ind w:left="282" w:right="131" w:hanging="226"/>
              <w:rPr>
                <w:rFonts w:cs="Arial"/>
                <w:b/>
                <w:bCs/>
                <w:spacing w:val="-1"/>
                <w:sz w:val="20"/>
              </w:rPr>
            </w:pPr>
            <w:r w:rsidRPr="00D520CF">
              <w:rPr>
                <w:rFonts w:cs="Arial"/>
                <w:b/>
                <w:bCs/>
                <w:spacing w:val="-1"/>
                <w:sz w:val="20"/>
              </w:rPr>
              <w:t>ND</w:t>
            </w:r>
            <w:r w:rsidRPr="00085558">
              <w:rPr>
                <w:rFonts w:cs="Arial"/>
                <w:b/>
                <w:bCs/>
                <w:spacing w:val="-1"/>
                <w:sz w:val="20"/>
              </w:rPr>
              <w:t xml:space="preserve"> </w:t>
            </w:r>
            <w:r w:rsidRPr="00085558">
              <w:rPr>
                <w:rFonts w:cs="Arial"/>
                <w:spacing w:val="-1"/>
                <w:sz w:val="20"/>
              </w:rPr>
              <w:t>Brno hl.n. – Brno dolní n.</w:t>
            </w:r>
          </w:p>
          <w:p w14:paraId="32A5B51A" w14:textId="77777777" w:rsidR="00187509" w:rsidRPr="00085558" w:rsidRDefault="00187509" w:rsidP="00187509">
            <w:pPr>
              <w:widowControl w:val="0"/>
              <w:kinsoku w:val="0"/>
              <w:overflowPunct w:val="0"/>
              <w:autoSpaceDE w:val="0"/>
              <w:autoSpaceDN w:val="0"/>
              <w:adjustRightInd w:val="0"/>
              <w:spacing w:before="60" w:after="60"/>
              <w:ind w:left="282" w:right="131" w:hanging="226"/>
              <w:rPr>
                <w:rFonts w:cs="Arial"/>
                <w:b/>
                <w:bCs/>
                <w:spacing w:val="-1"/>
                <w:sz w:val="20"/>
              </w:rPr>
            </w:pPr>
            <w:r w:rsidRPr="00D520CF">
              <w:rPr>
                <w:rFonts w:cs="Arial"/>
                <w:b/>
                <w:bCs/>
                <w:spacing w:val="-1"/>
                <w:sz w:val="20"/>
              </w:rPr>
              <w:t>MHD</w:t>
            </w:r>
            <w:r w:rsidRPr="00085558">
              <w:rPr>
                <w:rFonts w:cs="Arial"/>
                <w:b/>
                <w:bCs/>
                <w:spacing w:val="-1"/>
                <w:sz w:val="20"/>
              </w:rPr>
              <w:t xml:space="preserve">: </w:t>
            </w:r>
            <w:r w:rsidRPr="00085558">
              <w:rPr>
                <w:rFonts w:cs="Arial"/>
                <w:spacing w:val="-1"/>
                <w:sz w:val="20"/>
              </w:rPr>
              <w:t>linka 2 Hlavní nádraží – Kuldova.</w:t>
            </w:r>
          </w:p>
          <w:p w14:paraId="1A218562" w14:textId="77777777" w:rsidR="00187509" w:rsidRPr="00085558" w:rsidRDefault="00187509" w:rsidP="00187509">
            <w:pPr>
              <w:widowControl w:val="0"/>
              <w:kinsoku w:val="0"/>
              <w:overflowPunct w:val="0"/>
              <w:autoSpaceDE w:val="0"/>
              <w:autoSpaceDN w:val="0"/>
              <w:adjustRightInd w:val="0"/>
              <w:spacing w:before="60" w:after="60"/>
              <w:ind w:left="282" w:right="131" w:hanging="226"/>
              <w:rPr>
                <w:rFonts w:cs="Arial"/>
                <w:b/>
                <w:bCs/>
                <w:spacing w:val="-1"/>
                <w:sz w:val="20"/>
              </w:rPr>
            </w:pPr>
            <w:r w:rsidRPr="00085558">
              <w:rPr>
                <w:rFonts w:cs="Arial"/>
                <w:spacing w:val="-1"/>
                <w:sz w:val="20"/>
              </w:rPr>
              <w:t>Informátor</w:t>
            </w:r>
            <w:r w:rsidRPr="00085558">
              <w:rPr>
                <w:rFonts w:cs="Arial"/>
                <w:b/>
                <w:bCs/>
                <w:spacing w:val="-1"/>
                <w:sz w:val="20"/>
              </w:rPr>
              <w:t xml:space="preserve">: </w:t>
            </w:r>
            <w:r w:rsidRPr="00085558">
              <w:rPr>
                <w:rFonts w:cs="Arial"/>
                <w:spacing w:val="-1"/>
                <w:sz w:val="20"/>
              </w:rPr>
              <w:t>Brno hl.n., Brno-Židenice, Brno dolní n.</w:t>
            </w:r>
          </w:p>
        </w:tc>
      </w:tr>
    </w:tbl>
    <w:p w14:paraId="04034BC2" w14:textId="77777777" w:rsidR="00187509" w:rsidRDefault="00187509" w:rsidP="00230656">
      <w:pPr>
        <w:spacing w:before="0" w:after="0"/>
        <w:rPr>
          <w:rFonts w:cs="Arial"/>
        </w:rPr>
      </w:pPr>
    </w:p>
    <w:tbl>
      <w:tblPr>
        <w:tblW w:w="9352" w:type="dxa"/>
        <w:tblInd w:w="6" w:type="dxa"/>
        <w:tblLayout w:type="fixed"/>
        <w:tblCellMar>
          <w:left w:w="0" w:type="dxa"/>
          <w:right w:w="0" w:type="dxa"/>
        </w:tblCellMar>
        <w:tblLook w:val="0000" w:firstRow="0" w:lastRow="0" w:firstColumn="0" w:lastColumn="0" w:noHBand="0" w:noVBand="0"/>
      </w:tblPr>
      <w:tblGrid>
        <w:gridCol w:w="578"/>
        <w:gridCol w:w="8774"/>
      </w:tblGrid>
      <w:tr w:rsidR="00AF39BE" w:rsidRPr="00085558" w14:paraId="1E5D1A3A" w14:textId="77777777" w:rsidTr="00C6172F">
        <w:trPr>
          <w:trHeight w:val="345"/>
        </w:trPr>
        <w:tc>
          <w:tcPr>
            <w:tcW w:w="578" w:type="dxa"/>
            <w:tcBorders>
              <w:top w:val="single" w:sz="2" w:space="0" w:color="000000"/>
              <w:left w:val="single" w:sz="2" w:space="0" w:color="000000"/>
              <w:bottom w:val="single" w:sz="2" w:space="0" w:color="000000"/>
              <w:right w:val="single" w:sz="2" w:space="0" w:color="000000"/>
            </w:tcBorders>
            <w:shd w:val="clear" w:color="auto" w:fill="C5D8F0"/>
          </w:tcPr>
          <w:p w14:paraId="0D7E12D1" w14:textId="77777777" w:rsidR="00C6172F" w:rsidRPr="00C6172F" w:rsidRDefault="00C6172F" w:rsidP="00C6172F">
            <w:pPr>
              <w:widowControl w:val="0"/>
              <w:kinsoku w:val="0"/>
              <w:overflowPunct w:val="0"/>
              <w:autoSpaceDE w:val="0"/>
              <w:autoSpaceDN w:val="0"/>
              <w:adjustRightInd w:val="0"/>
              <w:spacing w:before="60" w:after="60"/>
              <w:ind w:left="3"/>
              <w:jc w:val="center"/>
              <w:rPr>
                <w:rFonts w:ascii="Times New Roman" w:hAnsi="Times New Roman"/>
                <w:sz w:val="20"/>
              </w:rPr>
            </w:pPr>
          </w:p>
        </w:tc>
        <w:tc>
          <w:tcPr>
            <w:tcW w:w="8774" w:type="dxa"/>
            <w:tcBorders>
              <w:top w:val="single" w:sz="2" w:space="0" w:color="000000"/>
              <w:left w:val="single" w:sz="2" w:space="0" w:color="000000"/>
              <w:bottom w:val="single" w:sz="2" w:space="0" w:color="000000"/>
              <w:right w:val="single" w:sz="2" w:space="0" w:color="000000"/>
            </w:tcBorders>
            <w:shd w:val="clear" w:color="auto" w:fill="C5D8F0"/>
          </w:tcPr>
          <w:p w14:paraId="38A49E63" w14:textId="77777777" w:rsidR="00AF39BE" w:rsidRPr="00C6172F" w:rsidRDefault="00AF39BE" w:rsidP="00C6172F">
            <w:pPr>
              <w:widowControl w:val="0"/>
              <w:kinsoku w:val="0"/>
              <w:overflowPunct w:val="0"/>
              <w:autoSpaceDE w:val="0"/>
              <w:autoSpaceDN w:val="0"/>
              <w:adjustRightInd w:val="0"/>
              <w:spacing w:before="60" w:after="60"/>
              <w:ind w:left="56"/>
              <w:rPr>
                <w:rFonts w:ascii="Times New Roman" w:hAnsi="Times New Roman"/>
                <w:sz w:val="20"/>
              </w:rPr>
            </w:pPr>
            <w:r w:rsidRPr="00C6172F">
              <w:rPr>
                <w:rFonts w:cs="Arial"/>
                <w:b/>
                <w:bCs/>
                <w:spacing w:val="-1"/>
                <w:sz w:val="20"/>
              </w:rPr>
              <w:t>Brno hl. n. neprůjezdný viadukt Křenová či obě TK Brno hl. n. – Odb Brno-Židenice</w:t>
            </w:r>
          </w:p>
        </w:tc>
      </w:tr>
      <w:tr w:rsidR="00AF39BE" w:rsidRPr="00085558" w14:paraId="2521D833" w14:textId="77777777" w:rsidTr="00BC0433">
        <w:trPr>
          <w:trHeight w:val="57"/>
        </w:trPr>
        <w:tc>
          <w:tcPr>
            <w:tcW w:w="578" w:type="dxa"/>
            <w:tcBorders>
              <w:top w:val="single" w:sz="2" w:space="0" w:color="000000"/>
              <w:left w:val="single" w:sz="2" w:space="0" w:color="000000"/>
              <w:bottom w:val="single" w:sz="2" w:space="0" w:color="000000"/>
              <w:right w:val="single" w:sz="2" w:space="0" w:color="000000"/>
            </w:tcBorders>
          </w:tcPr>
          <w:p w14:paraId="74C3E9E0" w14:textId="77777777" w:rsidR="00AF39BE" w:rsidRPr="00085558" w:rsidRDefault="00AF39BE" w:rsidP="00085558">
            <w:pPr>
              <w:widowControl w:val="0"/>
              <w:kinsoku w:val="0"/>
              <w:overflowPunct w:val="0"/>
              <w:autoSpaceDE w:val="0"/>
              <w:autoSpaceDN w:val="0"/>
              <w:adjustRightInd w:val="0"/>
              <w:spacing w:before="60" w:after="60"/>
              <w:jc w:val="center"/>
              <w:rPr>
                <w:rFonts w:cs="Arial"/>
                <w:sz w:val="20"/>
              </w:rPr>
            </w:pPr>
            <w:r w:rsidRPr="00085558">
              <w:rPr>
                <w:rFonts w:cs="Arial"/>
                <w:sz w:val="20"/>
              </w:rPr>
              <w:t>S2</w:t>
            </w:r>
          </w:p>
        </w:tc>
        <w:tc>
          <w:tcPr>
            <w:tcW w:w="8774" w:type="dxa"/>
            <w:tcBorders>
              <w:top w:val="single" w:sz="2" w:space="0" w:color="000000"/>
              <w:left w:val="single" w:sz="2" w:space="0" w:color="000000"/>
              <w:bottom w:val="single" w:sz="2" w:space="0" w:color="000000"/>
              <w:right w:val="single" w:sz="2" w:space="0" w:color="000000"/>
            </w:tcBorders>
          </w:tcPr>
          <w:p w14:paraId="1AF0292B" w14:textId="77777777" w:rsidR="00085558" w:rsidRDefault="00085558" w:rsidP="00085558">
            <w:pPr>
              <w:keepNext/>
              <w:widowControl w:val="0"/>
              <w:kinsoku w:val="0"/>
              <w:overflowPunct w:val="0"/>
              <w:autoSpaceDE w:val="0"/>
              <w:autoSpaceDN w:val="0"/>
              <w:adjustRightInd w:val="0"/>
              <w:spacing w:before="60" w:after="60"/>
              <w:ind w:left="57" w:right="164"/>
              <w:rPr>
                <w:rFonts w:cs="Arial"/>
                <w:spacing w:val="-2"/>
                <w:sz w:val="20"/>
              </w:rPr>
            </w:pPr>
            <w:r w:rsidRPr="00D520CF">
              <w:rPr>
                <w:rFonts w:cs="Arial"/>
                <w:spacing w:val="-2"/>
                <w:sz w:val="20"/>
              </w:rPr>
              <w:t>Os 15min. intervalu odřekněte</w:t>
            </w:r>
            <w:r>
              <w:rPr>
                <w:rFonts w:cs="Arial"/>
                <w:spacing w:val="-2"/>
                <w:sz w:val="20"/>
              </w:rPr>
              <w:t xml:space="preserve">, ostatní </w:t>
            </w:r>
            <w:r w:rsidRPr="00D520CF">
              <w:rPr>
                <w:rFonts w:cs="Arial"/>
                <w:spacing w:val="-2"/>
                <w:sz w:val="20"/>
              </w:rPr>
              <w:t xml:space="preserve">Os do/od Blanska </w:t>
            </w:r>
            <w:r>
              <w:rPr>
                <w:rFonts w:cs="Arial"/>
                <w:spacing w:val="-2"/>
                <w:sz w:val="20"/>
              </w:rPr>
              <w:t xml:space="preserve">začínají / končí v Odb Brno-Židenice (obraty souprav na záhlaví ve směru Brno hl.n. nebo v Brně-Slatině) </w:t>
            </w:r>
          </w:p>
          <w:p w14:paraId="0A681497" w14:textId="77777777" w:rsidR="00085558" w:rsidRDefault="00085558" w:rsidP="00085558">
            <w:pPr>
              <w:keepNext/>
              <w:widowControl w:val="0"/>
              <w:kinsoku w:val="0"/>
              <w:overflowPunct w:val="0"/>
              <w:autoSpaceDE w:val="0"/>
              <w:autoSpaceDN w:val="0"/>
              <w:adjustRightInd w:val="0"/>
              <w:spacing w:before="60" w:after="60"/>
              <w:ind w:left="57" w:right="164"/>
              <w:rPr>
                <w:rFonts w:cs="Arial"/>
                <w:spacing w:val="-2"/>
                <w:sz w:val="20"/>
              </w:rPr>
            </w:pPr>
            <w:r>
              <w:rPr>
                <w:rFonts w:cs="Arial"/>
                <w:spacing w:val="-2"/>
                <w:sz w:val="20"/>
              </w:rPr>
              <w:t xml:space="preserve">Os do/od Sokolnic začínají / končí </w:t>
            </w:r>
            <w:r w:rsidR="00BC0433">
              <w:rPr>
                <w:rFonts w:cs="Arial"/>
                <w:spacing w:val="-2"/>
                <w:sz w:val="20"/>
              </w:rPr>
              <w:t>v Brně hl.n. (např. SK 701, ostré obraty).</w:t>
            </w:r>
          </w:p>
          <w:p w14:paraId="55EAA0A6" w14:textId="77777777" w:rsidR="00AF39BE" w:rsidRPr="00085558" w:rsidRDefault="00085558" w:rsidP="00085558">
            <w:pPr>
              <w:keepNext/>
              <w:widowControl w:val="0"/>
              <w:kinsoku w:val="0"/>
              <w:overflowPunct w:val="0"/>
              <w:autoSpaceDE w:val="0"/>
              <w:autoSpaceDN w:val="0"/>
              <w:adjustRightInd w:val="0"/>
              <w:spacing w:before="60" w:after="60"/>
              <w:ind w:left="57" w:right="164"/>
              <w:rPr>
                <w:rFonts w:cs="Arial"/>
                <w:sz w:val="20"/>
              </w:rPr>
            </w:pPr>
            <w:r>
              <w:rPr>
                <w:rFonts w:cs="Arial"/>
                <w:spacing w:val="-2"/>
                <w:sz w:val="20"/>
              </w:rPr>
              <w:t>Sp provozním odklonem z/do Brna dolního n.</w:t>
            </w:r>
          </w:p>
        </w:tc>
      </w:tr>
      <w:tr w:rsidR="00AF39BE" w:rsidRPr="00085558" w14:paraId="3502410D" w14:textId="77777777" w:rsidTr="00BC0433">
        <w:trPr>
          <w:trHeight w:val="57"/>
        </w:trPr>
        <w:tc>
          <w:tcPr>
            <w:tcW w:w="578" w:type="dxa"/>
            <w:tcBorders>
              <w:top w:val="single" w:sz="2" w:space="0" w:color="000000"/>
              <w:left w:val="single" w:sz="2" w:space="0" w:color="000000"/>
              <w:bottom w:val="single" w:sz="2" w:space="0" w:color="000000"/>
              <w:right w:val="single" w:sz="2" w:space="0" w:color="000000"/>
            </w:tcBorders>
          </w:tcPr>
          <w:p w14:paraId="1E6FD27A" w14:textId="77777777" w:rsidR="00AF39BE" w:rsidRPr="00085558" w:rsidRDefault="00AF39BE" w:rsidP="00085558">
            <w:pPr>
              <w:widowControl w:val="0"/>
              <w:kinsoku w:val="0"/>
              <w:overflowPunct w:val="0"/>
              <w:autoSpaceDE w:val="0"/>
              <w:autoSpaceDN w:val="0"/>
              <w:adjustRightInd w:val="0"/>
              <w:spacing w:before="60" w:after="60"/>
              <w:jc w:val="center"/>
              <w:rPr>
                <w:rFonts w:cs="Arial"/>
                <w:sz w:val="20"/>
              </w:rPr>
            </w:pPr>
            <w:r w:rsidRPr="00085558">
              <w:rPr>
                <w:rFonts w:cs="Arial"/>
                <w:sz w:val="20"/>
              </w:rPr>
              <w:t>S3</w:t>
            </w:r>
          </w:p>
        </w:tc>
        <w:tc>
          <w:tcPr>
            <w:tcW w:w="8774" w:type="dxa"/>
            <w:tcBorders>
              <w:top w:val="single" w:sz="2" w:space="0" w:color="000000"/>
              <w:left w:val="single" w:sz="2" w:space="0" w:color="000000"/>
              <w:bottom w:val="single" w:sz="2" w:space="0" w:color="000000"/>
              <w:right w:val="single" w:sz="2" w:space="0" w:color="000000"/>
            </w:tcBorders>
          </w:tcPr>
          <w:p w14:paraId="42EA63C4" w14:textId="77777777" w:rsidR="00AF39BE" w:rsidRPr="00085558" w:rsidRDefault="00085558" w:rsidP="00085558">
            <w:pPr>
              <w:keepNext/>
              <w:widowControl w:val="0"/>
              <w:kinsoku w:val="0"/>
              <w:overflowPunct w:val="0"/>
              <w:autoSpaceDE w:val="0"/>
              <w:autoSpaceDN w:val="0"/>
              <w:adjustRightInd w:val="0"/>
              <w:spacing w:before="60" w:after="60"/>
              <w:ind w:left="57" w:right="164"/>
              <w:rPr>
                <w:rFonts w:cs="Arial"/>
                <w:sz w:val="20"/>
              </w:rPr>
            </w:pPr>
            <w:r w:rsidRPr="00085558">
              <w:rPr>
                <w:rFonts w:cs="Arial"/>
                <w:sz w:val="20"/>
              </w:rPr>
              <w:t xml:space="preserve">Os </w:t>
            </w:r>
            <w:r w:rsidRPr="00085558">
              <w:rPr>
                <w:rFonts w:cs="Arial"/>
                <w:spacing w:val="-2"/>
                <w:sz w:val="20"/>
              </w:rPr>
              <w:t>veďte</w:t>
            </w:r>
            <w:r w:rsidRPr="00085558">
              <w:rPr>
                <w:rFonts w:cs="Arial"/>
                <w:sz w:val="20"/>
              </w:rPr>
              <w:t xml:space="preserve"> provozním odklonem přes Brno dolní nádraží.</w:t>
            </w:r>
          </w:p>
        </w:tc>
      </w:tr>
      <w:tr w:rsidR="00AF39BE" w:rsidRPr="00085558" w14:paraId="1E7CE1D8" w14:textId="77777777" w:rsidTr="00BC0433">
        <w:trPr>
          <w:trHeight w:val="57"/>
        </w:trPr>
        <w:tc>
          <w:tcPr>
            <w:tcW w:w="578" w:type="dxa"/>
            <w:tcBorders>
              <w:top w:val="single" w:sz="2" w:space="0" w:color="000000"/>
              <w:left w:val="single" w:sz="2" w:space="0" w:color="000000"/>
              <w:bottom w:val="single" w:sz="2" w:space="0" w:color="000000"/>
              <w:right w:val="single" w:sz="2" w:space="0" w:color="000000"/>
            </w:tcBorders>
          </w:tcPr>
          <w:p w14:paraId="32866A50" w14:textId="77777777" w:rsidR="00AF39BE" w:rsidRPr="00085558" w:rsidRDefault="00AF39BE" w:rsidP="00085558">
            <w:pPr>
              <w:widowControl w:val="0"/>
              <w:kinsoku w:val="0"/>
              <w:overflowPunct w:val="0"/>
              <w:autoSpaceDE w:val="0"/>
              <w:autoSpaceDN w:val="0"/>
              <w:adjustRightInd w:val="0"/>
              <w:spacing w:before="60" w:after="60"/>
              <w:jc w:val="center"/>
              <w:rPr>
                <w:rFonts w:cs="Arial"/>
                <w:sz w:val="20"/>
              </w:rPr>
            </w:pPr>
            <w:r w:rsidRPr="00085558">
              <w:rPr>
                <w:rFonts w:cs="Arial"/>
                <w:sz w:val="20"/>
              </w:rPr>
              <w:t>S6</w:t>
            </w:r>
          </w:p>
        </w:tc>
        <w:tc>
          <w:tcPr>
            <w:tcW w:w="8774" w:type="dxa"/>
            <w:tcBorders>
              <w:top w:val="single" w:sz="2" w:space="0" w:color="000000"/>
              <w:left w:val="single" w:sz="2" w:space="0" w:color="000000"/>
              <w:bottom w:val="single" w:sz="2" w:space="0" w:color="000000"/>
              <w:right w:val="single" w:sz="2" w:space="0" w:color="000000"/>
            </w:tcBorders>
          </w:tcPr>
          <w:p w14:paraId="69A949B0" w14:textId="77777777" w:rsidR="00AF39BE" w:rsidRPr="00085558" w:rsidRDefault="00085558" w:rsidP="00085558">
            <w:pPr>
              <w:keepNext/>
              <w:widowControl w:val="0"/>
              <w:kinsoku w:val="0"/>
              <w:overflowPunct w:val="0"/>
              <w:autoSpaceDE w:val="0"/>
              <w:autoSpaceDN w:val="0"/>
              <w:adjustRightInd w:val="0"/>
              <w:spacing w:before="60" w:after="60"/>
              <w:ind w:left="57" w:right="164"/>
              <w:rPr>
                <w:rFonts w:cs="Arial"/>
                <w:sz w:val="20"/>
              </w:rPr>
            </w:pPr>
            <w:r w:rsidRPr="00085558">
              <w:rPr>
                <w:rFonts w:cs="Arial"/>
                <w:sz w:val="20"/>
              </w:rPr>
              <w:t xml:space="preserve">Os </w:t>
            </w:r>
            <w:r>
              <w:rPr>
                <w:rFonts w:cs="Arial"/>
                <w:spacing w:val="-2"/>
                <w:sz w:val="20"/>
              </w:rPr>
              <w:t>veďte provozním odklonem přes komárovskou spojku, ev. odříkejte.</w:t>
            </w:r>
          </w:p>
        </w:tc>
      </w:tr>
      <w:tr w:rsidR="00085558" w:rsidRPr="00085558" w14:paraId="7D300C61" w14:textId="77777777" w:rsidTr="00BC0433">
        <w:trPr>
          <w:trHeight w:val="57"/>
        </w:trPr>
        <w:tc>
          <w:tcPr>
            <w:tcW w:w="578" w:type="dxa"/>
            <w:tcBorders>
              <w:top w:val="single" w:sz="2" w:space="0" w:color="000000"/>
              <w:left w:val="single" w:sz="2" w:space="0" w:color="000000"/>
              <w:bottom w:val="single" w:sz="2" w:space="0" w:color="000000"/>
              <w:right w:val="single" w:sz="2" w:space="0" w:color="000000"/>
            </w:tcBorders>
          </w:tcPr>
          <w:p w14:paraId="37F0ED71" w14:textId="77777777" w:rsidR="00085558" w:rsidRPr="00085558" w:rsidRDefault="00085558" w:rsidP="00085558">
            <w:pPr>
              <w:widowControl w:val="0"/>
              <w:kinsoku w:val="0"/>
              <w:overflowPunct w:val="0"/>
              <w:autoSpaceDE w:val="0"/>
              <w:autoSpaceDN w:val="0"/>
              <w:adjustRightInd w:val="0"/>
              <w:spacing w:before="60" w:after="60"/>
              <w:jc w:val="center"/>
              <w:rPr>
                <w:rFonts w:cs="Arial"/>
                <w:sz w:val="20"/>
              </w:rPr>
            </w:pPr>
            <w:r>
              <w:rPr>
                <w:rFonts w:cs="Arial"/>
                <w:sz w:val="20"/>
              </w:rPr>
              <w:t>R8</w:t>
            </w:r>
          </w:p>
        </w:tc>
        <w:tc>
          <w:tcPr>
            <w:tcW w:w="8774" w:type="dxa"/>
            <w:tcBorders>
              <w:top w:val="single" w:sz="2" w:space="0" w:color="000000"/>
              <w:left w:val="single" w:sz="2" w:space="0" w:color="000000"/>
              <w:bottom w:val="single" w:sz="2" w:space="0" w:color="000000"/>
              <w:right w:val="single" w:sz="2" w:space="0" w:color="000000"/>
            </w:tcBorders>
          </w:tcPr>
          <w:p w14:paraId="30D1D6F4" w14:textId="77777777" w:rsidR="00085558" w:rsidRPr="00085558" w:rsidRDefault="00085558" w:rsidP="00085558">
            <w:pPr>
              <w:keepNext/>
              <w:widowControl w:val="0"/>
              <w:kinsoku w:val="0"/>
              <w:overflowPunct w:val="0"/>
              <w:autoSpaceDE w:val="0"/>
              <w:autoSpaceDN w:val="0"/>
              <w:adjustRightInd w:val="0"/>
              <w:spacing w:before="60" w:after="60"/>
              <w:ind w:left="57" w:right="164"/>
              <w:rPr>
                <w:rFonts w:cs="Arial"/>
                <w:sz w:val="20"/>
              </w:rPr>
            </w:pPr>
            <w:r w:rsidRPr="00085558">
              <w:rPr>
                <w:rFonts w:cs="Arial"/>
                <w:sz w:val="20"/>
              </w:rPr>
              <w:t>R začínají/končí v Brně hl.n.</w:t>
            </w:r>
          </w:p>
        </w:tc>
      </w:tr>
      <w:tr w:rsidR="00AF39BE" w:rsidRPr="00085558" w14:paraId="345881D6" w14:textId="77777777" w:rsidTr="00BC0433">
        <w:trPr>
          <w:trHeight w:val="57"/>
        </w:trPr>
        <w:tc>
          <w:tcPr>
            <w:tcW w:w="578" w:type="dxa"/>
            <w:tcBorders>
              <w:top w:val="single" w:sz="2" w:space="0" w:color="000000"/>
              <w:left w:val="single" w:sz="2" w:space="0" w:color="000000"/>
              <w:bottom w:val="single" w:sz="2" w:space="0" w:color="000000"/>
              <w:right w:val="single" w:sz="2" w:space="0" w:color="000000"/>
            </w:tcBorders>
          </w:tcPr>
          <w:p w14:paraId="3757D8DA" w14:textId="77777777" w:rsidR="00AF39BE" w:rsidRPr="00085558" w:rsidRDefault="00AF39BE" w:rsidP="00085558">
            <w:pPr>
              <w:widowControl w:val="0"/>
              <w:kinsoku w:val="0"/>
              <w:overflowPunct w:val="0"/>
              <w:autoSpaceDE w:val="0"/>
              <w:autoSpaceDN w:val="0"/>
              <w:adjustRightInd w:val="0"/>
              <w:spacing w:before="60" w:after="60"/>
              <w:jc w:val="center"/>
              <w:rPr>
                <w:rFonts w:cs="Arial"/>
                <w:sz w:val="20"/>
              </w:rPr>
            </w:pPr>
            <w:r w:rsidRPr="00085558">
              <w:rPr>
                <w:rFonts w:cs="Arial"/>
                <w:sz w:val="20"/>
              </w:rPr>
              <w:t>R9</w:t>
            </w:r>
          </w:p>
        </w:tc>
        <w:tc>
          <w:tcPr>
            <w:tcW w:w="8774" w:type="dxa"/>
            <w:tcBorders>
              <w:top w:val="single" w:sz="2" w:space="0" w:color="000000"/>
              <w:left w:val="single" w:sz="2" w:space="0" w:color="000000"/>
              <w:bottom w:val="single" w:sz="2" w:space="0" w:color="000000"/>
              <w:right w:val="single" w:sz="2" w:space="0" w:color="000000"/>
            </w:tcBorders>
          </w:tcPr>
          <w:p w14:paraId="40270786" w14:textId="77777777" w:rsidR="00AF39BE" w:rsidRPr="00085558" w:rsidRDefault="00AF39BE" w:rsidP="00085558">
            <w:pPr>
              <w:keepNext/>
              <w:widowControl w:val="0"/>
              <w:kinsoku w:val="0"/>
              <w:overflowPunct w:val="0"/>
              <w:autoSpaceDE w:val="0"/>
              <w:autoSpaceDN w:val="0"/>
              <w:adjustRightInd w:val="0"/>
              <w:spacing w:before="60" w:after="60"/>
              <w:ind w:left="57" w:right="164"/>
              <w:rPr>
                <w:rFonts w:cs="Arial"/>
                <w:sz w:val="20"/>
              </w:rPr>
            </w:pPr>
            <w:r w:rsidRPr="00085558">
              <w:rPr>
                <w:rFonts w:cs="Arial"/>
                <w:sz w:val="20"/>
              </w:rPr>
              <w:t xml:space="preserve">R </w:t>
            </w:r>
            <w:r w:rsidR="00085558" w:rsidRPr="00085558">
              <w:rPr>
                <w:rFonts w:cs="Arial"/>
                <w:spacing w:val="-2"/>
                <w:sz w:val="20"/>
              </w:rPr>
              <w:t>veďte</w:t>
            </w:r>
            <w:r w:rsidR="00085558" w:rsidRPr="00085558">
              <w:rPr>
                <w:rFonts w:cs="Arial"/>
                <w:sz w:val="20"/>
              </w:rPr>
              <w:t xml:space="preserve"> provozním odklonem do/z Brn</w:t>
            </w:r>
            <w:r w:rsidR="00187509">
              <w:rPr>
                <w:rFonts w:cs="Arial"/>
                <w:sz w:val="20"/>
              </w:rPr>
              <w:t>a</w:t>
            </w:r>
            <w:r w:rsidR="00085558" w:rsidRPr="00085558">
              <w:rPr>
                <w:rFonts w:cs="Arial"/>
                <w:sz w:val="20"/>
              </w:rPr>
              <w:t xml:space="preserve"> dolní</w:t>
            </w:r>
            <w:r w:rsidR="00085558">
              <w:rPr>
                <w:rFonts w:cs="Arial"/>
                <w:sz w:val="20"/>
              </w:rPr>
              <w:t>ho</w:t>
            </w:r>
            <w:r w:rsidR="00085558" w:rsidRPr="00085558">
              <w:rPr>
                <w:rFonts w:cs="Arial"/>
                <w:sz w:val="20"/>
              </w:rPr>
              <w:t xml:space="preserve"> nádraží.</w:t>
            </w:r>
          </w:p>
        </w:tc>
      </w:tr>
      <w:tr w:rsidR="00085558" w:rsidRPr="00085558" w14:paraId="4D8D49B4" w14:textId="77777777" w:rsidTr="00BC0433">
        <w:trPr>
          <w:trHeight w:val="57"/>
        </w:trPr>
        <w:tc>
          <w:tcPr>
            <w:tcW w:w="578" w:type="dxa"/>
            <w:tcBorders>
              <w:top w:val="single" w:sz="2" w:space="0" w:color="000000"/>
              <w:left w:val="single" w:sz="2" w:space="0" w:color="000000"/>
              <w:bottom w:val="single" w:sz="2" w:space="0" w:color="000000"/>
              <w:right w:val="single" w:sz="2" w:space="0" w:color="000000"/>
            </w:tcBorders>
          </w:tcPr>
          <w:p w14:paraId="4279C6A2" w14:textId="77777777" w:rsidR="00085558" w:rsidRPr="00085558" w:rsidRDefault="00085558" w:rsidP="00085558">
            <w:pPr>
              <w:widowControl w:val="0"/>
              <w:kinsoku w:val="0"/>
              <w:overflowPunct w:val="0"/>
              <w:autoSpaceDE w:val="0"/>
              <w:autoSpaceDN w:val="0"/>
              <w:adjustRightInd w:val="0"/>
              <w:spacing w:before="60" w:after="60"/>
              <w:jc w:val="center"/>
              <w:rPr>
                <w:rFonts w:cs="Arial"/>
                <w:sz w:val="20"/>
              </w:rPr>
            </w:pPr>
            <w:r w:rsidRPr="00085558">
              <w:rPr>
                <w:rFonts w:cs="Arial"/>
                <w:sz w:val="20"/>
              </w:rPr>
              <w:t>R19</w:t>
            </w:r>
          </w:p>
        </w:tc>
        <w:tc>
          <w:tcPr>
            <w:tcW w:w="8774" w:type="dxa"/>
            <w:tcBorders>
              <w:top w:val="single" w:sz="2" w:space="0" w:color="000000"/>
              <w:left w:val="single" w:sz="2" w:space="0" w:color="000000"/>
              <w:bottom w:val="single" w:sz="2" w:space="0" w:color="000000"/>
              <w:right w:val="single" w:sz="2" w:space="0" w:color="000000"/>
            </w:tcBorders>
          </w:tcPr>
          <w:p w14:paraId="54C6112A" w14:textId="77777777" w:rsidR="00085558" w:rsidRPr="00085558" w:rsidRDefault="00085558" w:rsidP="00085558">
            <w:pPr>
              <w:keepNext/>
              <w:widowControl w:val="0"/>
              <w:kinsoku w:val="0"/>
              <w:overflowPunct w:val="0"/>
              <w:autoSpaceDE w:val="0"/>
              <w:autoSpaceDN w:val="0"/>
              <w:adjustRightInd w:val="0"/>
              <w:spacing w:before="60" w:after="60"/>
              <w:ind w:left="57" w:right="164"/>
              <w:rPr>
                <w:rFonts w:cs="Arial"/>
                <w:sz w:val="20"/>
              </w:rPr>
            </w:pPr>
            <w:r w:rsidRPr="00085558">
              <w:rPr>
                <w:rFonts w:cs="Arial"/>
                <w:sz w:val="20"/>
              </w:rPr>
              <w:t xml:space="preserve">R </w:t>
            </w:r>
            <w:r w:rsidRPr="00085558">
              <w:rPr>
                <w:rFonts w:cs="Arial"/>
                <w:spacing w:val="-2"/>
                <w:sz w:val="20"/>
              </w:rPr>
              <w:t>veďte</w:t>
            </w:r>
            <w:r w:rsidRPr="00085558">
              <w:rPr>
                <w:rFonts w:cs="Arial"/>
                <w:sz w:val="20"/>
              </w:rPr>
              <w:t xml:space="preserve"> provozním odklonem do/z Brn</w:t>
            </w:r>
            <w:r w:rsidR="00187509">
              <w:rPr>
                <w:rFonts w:cs="Arial"/>
                <w:sz w:val="20"/>
              </w:rPr>
              <w:t>a</w:t>
            </w:r>
            <w:r w:rsidRPr="00085558">
              <w:rPr>
                <w:rFonts w:cs="Arial"/>
                <w:sz w:val="20"/>
              </w:rPr>
              <w:t xml:space="preserve"> dolní</w:t>
            </w:r>
            <w:r>
              <w:rPr>
                <w:rFonts w:cs="Arial"/>
                <w:sz w:val="20"/>
              </w:rPr>
              <w:t>ho</w:t>
            </w:r>
            <w:r w:rsidRPr="00085558">
              <w:rPr>
                <w:rFonts w:cs="Arial"/>
                <w:sz w:val="20"/>
              </w:rPr>
              <w:t xml:space="preserve"> nádraží.</w:t>
            </w:r>
          </w:p>
        </w:tc>
      </w:tr>
      <w:tr w:rsidR="00085558" w:rsidRPr="00085558" w14:paraId="6ABC0CA0" w14:textId="77777777" w:rsidTr="00BC0433">
        <w:trPr>
          <w:trHeight w:val="57"/>
        </w:trPr>
        <w:tc>
          <w:tcPr>
            <w:tcW w:w="578" w:type="dxa"/>
            <w:tcBorders>
              <w:top w:val="single" w:sz="2" w:space="0" w:color="000000"/>
              <w:left w:val="single" w:sz="2" w:space="0" w:color="000000"/>
              <w:bottom w:val="single" w:sz="2" w:space="0" w:color="000000"/>
              <w:right w:val="single" w:sz="2" w:space="0" w:color="000000"/>
            </w:tcBorders>
          </w:tcPr>
          <w:p w14:paraId="4051693D" w14:textId="77777777" w:rsidR="00085558" w:rsidRPr="00085558" w:rsidRDefault="00085558" w:rsidP="00085558">
            <w:pPr>
              <w:widowControl w:val="0"/>
              <w:kinsoku w:val="0"/>
              <w:overflowPunct w:val="0"/>
              <w:autoSpaceDE w:val="0"/>
              <w:autoSpaceDN w:val="0"/>
              <w:adjustRightInd w:val="0"/>
              <w:spacing w:before="60" w:after="60"/>
              <w:jc w:val="center"/>
              <w:rPr>
                <w:rFonts w:cs="Arial"/>
                <w:sz w:val="20"/>
              </w:rPr>
            </w:pPr>
            <w:r w:rsidRPr="00085558">
              <w:rPr>
                <w:rFonts w:cs="Arial"/>
                <w:sz w:val="20"/>
              </w:rPr>
              <w:t>Pozn.</w:t>
            </w:r>
          </w:p>
        </w:tc>
        <w:tc>
          <w:tcPr>
            <w:tcW w:w="8774" w:type="dxa"/>
            <w:tcBorders>
              <w:top w:val="single" w:sz="2" w:space="0" w:color="000000"/>
              <w:left w:val="single" w:sz="2" w:space="0" w:color="000000"/>
              <w:bottom w:val="single" w:sz="2" w:space="0" w:color="000000"/>
              <w:right w:val="single" w:sz="2" w:space="0" w:color="000000"/>
            </w:tcBorders>
          </w:tcPr>
          <w:p w14:paraId="0E3F23C0" w14:textId="77777777" w:rsidR="00085558" w:rsidRPr="00085558" w:rsidRDefault="00085558" w:rsidP="00085558">
            <w:pPr>
              <w:widowControl w:val="0"/>
              <w:kinsoku w:val="0"/>
              <w:overflowPunct w:val="0"/>
              <w:autoSpaceDE w:val="0"/>
              <w:autoSpaceDN w:val="0"/>
              <w:adjustRightInd w:val="0"/>
              <w:spacing w:before="60" w:after="60"/>
              <w:ind w:left="282" w:right="131" w:hanging="226"/>
              <w:rPr>
                <w:rFonts w:cs="Arial"/>
                <w:b/>
                <w:bCs/>
                <w:spacing w:val="-1"/>
                <w:sz w:val="20"/>
              </w:rPr>
            </w:pPr>
            <w:r w:rsidRPr="00D520CF">
              <w:rPr>
                <w:rFonts w:cs="Arial"/>
                <w:b/>
                <w:bCs/>
                <w:spacing w:val="-1"/>
                <w:sz w:val="20"/>
              </w:rPr>
              <w:t>ND</w:t>
            </w:r>
            <w:r w:rsidRPr="00085558">
              <w:rPr>
                <w:rFonts w:cs="Arial"/>
                <w:b/>
                <w:bCs/>
                <w:spacing w:val="-1"/>
                <w:sz w:val="20"/>
              </w:rPr>
              <w:t xml:space="preserve"> </w:t>
            </w:r>
            <w:r w:rsidRPr="00085558">
              <w:rPr>
                <w:rFonts w:cs="Arial"/>
                <w:spacing w:val="-1"/>
                <w:sz w:val="20"/>
              </w:rPr>
              <w:t>Brno hl.n. – Brno dolní n.</w:t>
            </w:r>
          </w:p>
          <w:p w14:paraId="274B4761" w14:textId="77777777" w:rsidR="00085558" w:rsidRPr="00085558" w:rsidRDefault="00085558" w:rsidP="00085558">
            <w:pPr>
              <w:widowControl w:val="0"/>
              <w:kinsoku w:val="0"/>
              <w:overflowPunct w:val="0"/>
              <w:autoSpaceDE w:val="0"/>
              <w:autoSpaceDN w:val="0"/>
              <w:adjustRightInd w:val="0"/>
              <w:spacing w:before="60" w:after="60"/>
              <w:ind w:left="282" w:right="131" w:hanging="226"/>
              <w:rPr>
                <w:rFonts w:cs="Arial"/>
                <w:b/>
                <w:bCs/>
                <w:spacing w:val="-1"/>
                <w:sz w:val="20"/>
              </w:rPr>
            </w:pPr>
            <w:r w:rsidRPr="00D520CF">
              <w:rPr>
                <w:rFonts w:cs="Arial"/>
                <w:b/>
                <w:bCs/>
                <w:spacing w:val="-1"/>
                <w:sz w:val="20"/>
              </w:rPr>
              <w:t>MHD</w:t>
            </w:r>
            <w:r w:rsidRPr="00085558">
              <w:rPr>
                <w:rFonts w:cs="Arial"/>
                <w:b/>
                <w:bCs/>
                <w:spacing w:val="-1"/>
                <w:sz w:val="20"/>
              </w:rPr>
              <w:t xml:space="preserve">: </w:t>
            </w:r>
            <w:r w:rsidRPr="00085558">
              <w:rPr>
                <w:rFonts w:cs="Arial"/>
                <w:spacing w:val="-1"/>
                <w:sz w:val="20"/>
              </w:rPr>
              <w:t>linka 2 Hlavní nádraží – Kuldova.</w:t>
            </w:r>
          </w:p>
          <w:p w14:paraId="0DFE2AC9" w14:textId="77777777" w:rsidR="00085558" w:rsidRPr="00085558" w:rsidRDefault="00085558" w:rsidP="00085558">
            <w:pPr>
              <w:widowControl w:val="0"/>
              <w:kinsoku w:val="0"/>
              <w:overflowPunct w:val="0"/>
              <w:autoSpaceDE w:val="0"/>
              <w:autoSpaceDN w:val="0"/>
              <w:adjustRightInd w:val="0"/>
              <w:spacing w:before="60" w:after="60"/>
              <w:ind w:left="282" w:right="131" w:hanging="226"/>
              <w:rPr>
                <w:rFonts w:cs="Arial"/>
                <w:b/>
                <w:bCs/>
                <w:spacing w:val="-1"/>
                <w:sz w:val="20"/>
              </w:rPr>
            </w:pPr>
            <w:r w:rsidRPr="00085558">
              <w:rPr>
                <w:rFonts w:cs="Arial"/>
                <w:spacing w:val="-1"/>
                <w:sz w:val="20"/>
              </w:rPr>
              <w:t>Informátor</w:t>
            </w:r>
            <w:r w:rsidRPr="00085558">
              <w:rPr>
                <w:rFonts w:cs="Arial"/>
                <w:b/>
                <w:bCs/>
                <w:spacing w:val="-1"/>
                <w:sz w:val="20"/>
              </w:rPr>
              <w:t xml:space="preserve">: </w:t>
            </w:r>
            <w:r w:rsidRPr="00085558">
              <w:rPr>
                <w:rFonts w:cs="Arial"/>
                <w:spacing w:val="-1"/>
                <w:sz w:val="20"/>
              </w:rPr>
              <w:t>Brno hl.n., Brno-Židenice, Brno dolní n.</w:t>
            </w:r>
          </w:p>
        </w:tc>
      </w:tr>
    </w:tbl>
    <w:p w14:paraId="4B3D4B63" w14:textId="77777777" w:rsidR="00AF39BE" w:rsidRDefault="00AF39BE" w:rsidP="00230656">
      <w:pPr>
        <w:spacing w:before="0" w:after="0"/>
        <w:rPr>
          <w:rFonts w:cs="Arial"/>
        </w:rPr>
      </w:pPr>
    </w:p>
    <w:tbl>
      <w:tblPr>
        <w:tblW w:w="9353" w:type="dxa"/>
        <w:tblInd w:w="6" w:type="dxa"/>
        <w:tblLayout w:type="fixed"/>
        <w:tblCellMar>
          <w:left w:w="0" w:type="dxa"/>
          <w:right w:w="0" w:type="dxa"/>
        </w:tblCellMar>
        <w:tblLook w:val="0000" w:firstRow="0" w:lastRow="0" w:firstColumn="0" w:lastColumn="0" w:noHBand="0" w:noVBand="0"/>
      </w:tblPr>
      <w:tblGrid>
        <w:gridCol w:w="556"/>
        <w:gridCol w:w="8797"/>
      </w:tblGrid>
      <w:tr w:rsidR="00AF39BE" w:rsidRPr="00BC0433" w14:paraId="6F87CDA2" w14:textId="77777777" w:rsidTr="00F91E03">
        <w:trPr>
          <w:trHeight w:val="57"/>
        </w:trPr>
        <w:tc>
          <w:tcPr>
            <w:tcW w:w="556" w:type="dxa"/>
            <w:tcBorders>
              <w:top w:val="single" w:sz="2" w:space="0" w:color="000000"/>
              <w:left w:val="single" w:sz="2" w:space="0" w:color="000000"/>
              <w:bottom w:val="single" w:sz="2" w:space="0" w:color="000000"/>
              <w:right w:val="single" w:sz="2" w:space="0" w:color="000000"/>
            </w:tcBorders>
            <w:shd w:val="clear" w:color="auto" w:fill="C5D8F0"/>
          </w:tcPr>
          <w:p w14:paraId="0981F913" w14:textId="77777777" w:rsidR="00AF39BE" w:rsidRPr="00BC0433" w:rsidRDefault="00AF39BE" w:rsidP="00BC0433">
            <w:pPr>
              <w:keepNext/>
              <w:widowControl w:val="0"/>
              <w:kinsoku w:val="0"/>
              <w:overflowPunct w:val="0"/>
              <w:autoSpaceDE w:val="0"/>
              <w:autoSpaceDN w:val="0"/>
              <w:adjustRightInd w:val="0"/>
              <w:spacing w:before="60" w:after="60"/>
              <w:ind w:left="152"/>
              <w:rPr>
                <w:rFonts w:ascii="Times New Roman" w:hAnsi="Times New Roman"/>
                <w:sz w:val="20"/>
              </w:rPr>
            </w:pPr>
          </w:p>
        </w:tc>
        <w:tc>
          <w:tcPr>
            <w:tcW w:w="8797" w:type="dxa"/>
            <w:tcBorders>
              <w:top w:val="single" w:sz="2" w:space="0" w:color="000000"/>
              <w:left w:val="single" w:sz="2" w:space="0" w:color="000000"/>
              <w:bottom w:val="single" w:sz="2" w:space="0" w:color="000000"/>
              <w:right w:val="single" w:sz="2" w:space="0" w:color="000000"/>
            </w:tcBorders>
            <w:shd w:val="clear" w:color="auto" w:fill="C5D8F0"/>
          </w:tcPr>
          <w:p w14:paraId="5A3CF4CA" w14:textId="77777777" w:rsidR="00AF39BE" w:rsidRPr="00BC0433" w:rsidRDefault="00AF39BE" w:rsidP="00BC0433">
            <w:pPr>
              <w:keepNext/>
              <w:widowControl w:val="0"/>
              <w:kinsoku w:val="0"/>
              <w:overflowPunct w:val="0"/>
              <w:autoSpaceDE w:val="0"/>
              <w:autoSpaceDN w:val="0"/>
              <w:adjustRightInd w:val="0"/>
              <w:spacing w:before="60" w:after="60"/>
              <w:ind w:left="61" w:right="325"/>
              <w:rPr>
                <w:rFonts w:ascii="Times New Roman" w:hAnsi="Times New Roman"/>
                <w:sz w:val="20"/>
              </w:rPr>
            </w:pPr>
            <w:r w:rsidRPr="00BC0433">
              <w:rPr>
                <w:rFonts w:cs="Arial"/>
                <w:b/>
                <w:bCs/>
                <w:spacing w:val="-1"/>
                <w:sz w:val="20"/>
              </w:rPr>
              <w:t>Provozuschopné</w:t>
            </w:r>
            <w:r w:rsidRPr="00BC0433">
              <w:rPr>
                <w:rFonts w:cs="Arial"/>
                <w:b/>
                <w:bCs/>
                <w:spacing w:val="3"/>
                <w:sz w:val="20"/>
              </w:rPr>
              <w:t xml:space="preserve"> </w:t>
            </w:r>
            <w:r w:rsidRPr="00BC0433">
              <w:rPr>
                <w:rFonts w:cs="Arial"/>
                <w:b/>
                <w:bCs/>
                <w:spacing w:val="-2"/>
                <w:sz w:val="20"/>
              </w:rPr>
              <w:t>pouze</w:t>
            </w:r>
            <w:r w:rsidRPr="00BC0433">
              <w:rPr>
                <w:rFonts w:cs="Arial"/>
                <w:b/>
                <w:bCs/>
                <w:spacing w:val="3"/>
                <w:sz w:val="20"/>
              </w:rPr>
              <w:t xml:space="preserve"> </w:t>
            </w:r>
            <w:r w:rsidRPr="00BC0433">
              <w:rPr>
                <w:rFonts w:cs="Arial"/>
                <w:b/>
                <w:bCs/>
                <w:spacing w:val="-2"/>
                <w:sz w:val="20"/>
              </w:rPr>
              <w:t xml:space="preserve">dvě </w:t>
            </w:r>
            <w:r w:rsidRPr="00BC0433">
              <w:rPr>
                <w:rFonts w:cs="Arial"/>
                <w:b/>
                <w:bCs/>
                <w:spacing w:val="2"/>
                <w:sz w:val="20"/>
              </w:rPr>
              <w:t>TK</w:t>
            </w:r>
            <w:r w:rsidRPr="00BC0433">
              <w:rPr>
                <w:rFonts w:cs="Arial"/>
                <w:b/>
                <w:bCs/>
                <w:sz w:val="20"/>
              </w:rPr>
              <w:t xml:space="preserve"> </w:t>
            </w:r>
            <w:r w:rsidRPr="00BC0433">
              <w:rPr>
                <w:rFonts w:cs="Arial"/>
                <w:b/>
                <w:bCs/>
                <w:spacing w:val="-2"/>
                <w:sz w:val="20"/>
              </w:rPr>
              <w:t>Brno-Horní</w:t>
            </w:r>
            <w:r w:rsidRPr="00BC0433">
              <w:rPr>
                <w:rFonts w:cs="Arial"/>
                <w:b/>
                <w:bCs/>
                <w:spacing w:val="1"/>
                <w:sz w:val="20"/>
              </w:rPr>
              <w:t xml:space="preserve"> </w:t>
            </w:r>
            <w:r w:rsidRPr="00BC0433">
              <w:rPr>
                <w:rFonts w:cs="Arial"/>
                <w:b/>
                <w:bCs/>
                <w:spacing w:val="-1"/>
                <w:sz w:val="20"/>
              </w:rPr>
              <w:t>Heršpice</w:t>
            </w:r>
            <w:r w:rsidRPr="00BC0433">
              <w:rPr>
                <w:rFonts w:cs="Arial"/>
                <w:b/>
                <w:bCs/>
                <w:spacing w:val="3"/>
                <w:sz w:val="20"/>
              </w:rPr>
              <w:t xml:space="preserve"> </w:t>
            </w:r>
            <w:r w:rsidRPr="00BC0433">
              <w:rPr>
                <w:rFonts w:cs="Arial"/>
                <w:b/>
                <w:bCs/>
                <w:sz w:val="20"/>
              </w:rPr>
              <w:t>–</w:t>
            </w:r>
            <w:r w:rsidRPr="00BC0433">
              <w:rPr>
                <w:rFonts w:cs="Arial"/>
                <w:b/>
                <w:bCs/>
                <w:spacing w:val="3"/>
                <w:sz w:val="20"/>
              </w:rPr>
              <w:t xml:space="preserve"> </w:t>
            </w:r>
            <w:r w:rsidRPr="00BC0433">
              <w:rPr>
                <w:rFonts w:cs="Arial"/>
                <w:b/>
                <w:bCs/>
                <w:spacing w:val="-1"/>
                <w:sz w:val="20"/>
              </w:rPr>
              <w:t>Brno</w:t>
            </w:r>
            <w:r w:rsidRPr="00BC0433">
              <w:rPr>
                <w:rFonts w:cs="Arial"/>
                <w:b/>
                <w:bCs/>
                <w:sz w:val="20"/>
              </w:rPr>
              <w:t xml:space="preserve"> </w:t>
            </w:r>
            <w:r w:rsidRPr="00BC0433">
              <w:rPr>
                <w:rFonts w:cs="Arial"/>
                <w:b/>
                <w:bCs/>
                <w:spacing w:val="-2"/>
                <w:sz w:val="20"/>
              </w:rPr>
              <w:t>hl.</w:t>
            </w:r>
            <w:r w:rsidRPr="00BC0433">
              <w:rPr>
                <w:rFonts w:cs="Arial"/>
                <w:b/>
                <w:bCs/>
                <w:spacing w:val="1"/>
                <w:sz w:val="20"/>
              </w:rPr>
              <w:t xml:space="preserve"> </w:t>
            </w:r>
            <w:r w:rsidRPr="00BC0433">
              <w:rPr>
                <w:rFonts w:cs="Arial"/>
                <w:b/>
                <w:bCs/>
                <w:spacing w:val="-1"/>
                <w:sz w:val="20"/>
              </w:rPr>
              <w:t>n.</w:t>
            </w:r>
            <w:r w:rsidRPr="00BC0433">
              <w:rPr>
                <w:rFonts w:cs="Arial"/>
                <w:b/>
                <w:bCs/>
                <w:spacing w:val="-3"/>
                <w:sz w:val="20"/>
              </w:rPr>
              <w:t xml:space="preserve"> </w:t>
            </w:r>
          </w:p>
        </w:tc>
      </w:tr>
      <w:tr w:rsidR="00BC0433" w:rsidRPr="00BC0433" w14:paraId="72C5FFC4" w14:textId="77777777" w:rsidTr="00F91E03">
        <w:trPr>
          <w:trHeight w:val="57"/>
        </w:trPr>
        <w:tc>
          <w:tcPr>
            <w:tcW w:w="556" w:type="dxa"/>
            <w:tcBorders>
              <w:top w:val="single" w:sz="2" w:space="0" w:color="000000"/>
              <w:left w:val="single" w:sz="2" w:space="0" w:color="000000"/>
              <w:bottom w:val="single" w:sz="2" w:space="0" w:color="000000"/>
              <w:right w:val="single" w:sz="2" w:space="0" w:color="000000"/>
            </w:tcBorders>
          </w:tcPr>
          <w:p w14:paraId="47E8C167" w14:textId="77777777" w:rsidR="00BC0433" w:rsidRPr="00BC0433" w:rsidRDefault="00BC0433" w:rsidP="00BC0433">
            <w:pPr>
              <w:widowControl w:val="0"/>
              <w:kinsoku w:val="0"/>
              <w:overflowPunct w:val="0"/>
              <w:autoSpaceDE w:val="0"/>
              <w:autoSpaceDN w:val="0"/>
              <w:adjustRightInd w:val="0"/>
              <w:spacing w:before="60" w:after="60"/>
              <w:ind w:left="186"/>
              <w:rPr>
                <w:rFonts w:ascii="Times New Roman" w:hAnsi="Times New Roman"/>
                <w:sz w:val="20"/>
              </w:rPr>
            </w:pPr>
            <w:r w:rsidRPr="00BC0433">
              <w:rPr>
                <w:rFonts w:cs="Arial"/>
                <w:sz w:val="20"/>
              </w:rPr>
              <w:t>S3</w:t>
            </w:r>
          </w:p>
        </w:tc>
        <w:tc>
          <w:tcPr>
            <w:tcW w:w="8797" w:type="dxa"/>
            <w:tcBorders>
              <w:top w:val="single" w:sz="2" w:space="0" w:color="000000"/>
              <w:left w:val="single" w:sz="2" w:space="0" w:color="000000"/>
              <w:bottom w:val="single" w:sz="2" w:space="0" w:color="000000"/>
              <w:right w:val="single" w:sz="2" w:space="0" w:color="000000"/>
            </w:tcBorders>
          </w:tcPr>
          <w:p w14:paraId="47506881" w14:textId="77777777" w:rsidR="00BC0433" w:rsidRPr="00BC0433" w:rsidRDefault="00BC0433" w:rsidP="00BC0433">
            <w:pPr>
              <w:widowControl w:val="0"/>
              <w:kinsoku w:val="0"/>
              <w:overflowPunct w:val="0"/>
              <w:autoSpaceDE w:val="0"/>
              <w:autoSpaceDN w:val="0"/>
              <w:adjustRightInd w:val="0"/>
              <w:spacing w:before="60" w:after="60"/>
              <w:ind w:left="287" w:right="259" w:hanging="226"/>
              <w:rPr>
                <w:rFonts w:ascii="Times New Roman" w:hAnsi="Times New Roman"/>
                <w:sz w:val="20"/>
              </w:rPr>
            </w:pPr>
            <w:r w:rsidRPr="00085558">
              <w:rPr>
                <w:rFonts w:cs="Arial"/>
                <w:sz w:val="20"/>
              </w:rPr>
              <w:t xml:space="preserve">Os </w:t>
            </w:r>
            <w:r w:rsidRPr="00085558">
              <w:rPr>
                <w:rFonts w:cs="Arial"/>
                <w:spacing w:val="-2"/>
                <w:sz w:val="20"/>
              </w:rPr>
              <w:t>veďte</w:t>
            </w:r>
            <w:r w:rsidRPr="00085558">
              <w:rPr>
                <w:rFonts w:cs="Arial"/>
                <w:sz w:val="20"/>
              </w:rPr>
              <w:t xml:space="preserve"> provozním odklonem přes Brno dolní nádraží.</w:t>
            </w:r>
          </w:p>
        </w:tc>
      </w:tr>
      <w:tr w:rsidR="00BC0433" w:rsidRPr="00BC0433" w14:paraId="1B015931" w14:textId="77777777" w:rsidTr="00F91E03">
        <w:trPr>
          <w:trHeight w:val="57"/>
        </w:trPr>
        <w:tc>
          <w:tcPr>
            <w:tcW w:w="556" w:type="dxa"/>
            <w:tcBorders>
              <w:top w:val="single" w:sz="2" w:space="0" w:color="000000"/>
              <w:left w:val="single" w:sz="2" w:space="0" w:color="000000"/>
              <w:bottom w:val="single" w:sz="2" w:space="0" w:color="000000"/>
              <w:right w:val="single" w:sz="2" w:space="0" w:color="000000"/>
            </w:tcBorders>
          </w:tcPr>
          <w:p w14:paraId="30F1F96A" w14:textId="77777777" w:rsidR="00BC0433" w:rsidRPr="00BC0433" w:rsidRDefault="00BC0433" w:rsidP="00BC0433">
            <w:pPr>
              <w:widowControl w:val="0"/>
              <w:kinsoku w:val="0"/>
              <w:overflowPunct w:val="0"/>
              <w:autoSpaceDE w:val="0"/>
              <w:autoSpaceDN w:val="0"/>
              <w:adjustRightInd w:val="0"/>
              <w:spacing w:before="60" w:after="60"/>
              <w:jc w:val="center"/>
              <w:rPr>
                <w:rFonts w:cs="Arial"/>
                <w:sz w:val="20"/>
              </w:rPr>
            </w:pPr>
            <w:r w:rsidRPr="00D520CF">
              <w:rPr>
                <w:rFonts w:cs="Arial"/>
                <w:spacing w:val="-1"/>
                <w:sz w:val="20"/>
              </w:rPr>
              <w:t>Pozn.</w:t>
            </w:r>
          </w:p>
        </w:tc>
        <w:tc>
          <w:tcPr>
            <w:tcW w:w="8797" w:type="dxa"/>
            <w:tcBorders>
              <w:top w:val="single" w:sz="2" w:space="0" w:color="000000"/>
              <w:left w:val="single" w:sz="2" w:space="0" w:color="000000"/>
              <w:bottom w:val="single" w:sz="2" w:space="0" w:color="000000"/>
              <w:right w:val="single" w:sz="2" w:space="0" w:color="000000"/>
            </w:tcBorders>
          </w:tcPr>
          <w:p w14:paraId="4DFA310C" w14:textId="77777777" w:rsidR="00BC0433" w:rsidRDefault="00BC0433" w:rsidP="00BC0433">
            <w:pPr>
              <w:widowControl w:val="0"/>
              <w:kinsoku w:val="0"/>
              <w:overflowPunct w:val="0"/>
              <w:autoSpaceDE w:val="0"/>
              <w:autoSpaceDN w:val="0"/>
              <w:adjustRightInd w:val="0"/>
              <w:spacing w:before="60" w:after="60"/>
              <w:ind w:left="56"/>
              <w:rPr>
                <w:rFonts w:cs="Arial"/>
                <w:spacing w:val="-1"/>
                <w:sz w:val="20"/>
              </w:rPr>
            </w:pPr>
            <w:r w:rsidRPr="000F28F8">
              <w:rPr>
                <w:rFonts w:cs="Arial"/>
                <w:b/>
                <w:bCs/>
                <w:spacing w:val="-1"/>
                <w:sz w:val="20"/>
              </w:rPr>
              <w:t>ND</w:t>
            </w:r>
            <w:r>
              <w:rPr>
                <w:rFonts w:cs="Arial"/>
                <w:b/>
                <w:bCs/>
                <w:sz w:val="20"/>
              </w:rPr>
              <w:t xml:space="preserve"> </w:t>
            </w:r>
            <w:r w:rsidRPr="000F28F8">
              <w:rPr>
                <w:rFonts w:cs="Arial"/>
                <w:spacing w:val="-1"/>
                <w:sz w:val="20"/>
              </w:rPr>
              <w:t>Brno</w:t>
            </w:r>
            <w:r>
              <w:rPr>
                <w:rFonts w:cs="Arial"/>
                <w:spacing w:val="-1"/>
                <w:sz w:val="20"/>
              </w:rPr>
              <w:t xml:space="preserve"> hl.n. – Brno dolní n.</w:t>
            </w:r>
          </w:p>
          <w:p w14:paraId="12387586" w14:textId="77777777" w:rsidR="00BC0433" w:rsidRPr="00085558" w:rsidRDefault="00BC0433" w:rsidP="00BC0433">
            <w:pPr>
              <w:widowControl w:val="0"/>
              <w:kinsoku w:val="0"/>
              <w:overflowPunct w:val="0"/>
              <w:autoSpaceDE w:val="0"/>
              <w:autoSpaceDN w:val="0"/>
              <w:adjustRightInd w:val="0"/>
              <w:spacing w:before="60" w:after="60"/>
              <w:ind w:left="287" w:right="259" w:hanging="226"/>
              <w:rPr>
                <w:rFonts w:cs="Arial"/>
                <w:sz w:val="20"/>
              </w:rPr>
            </w:pPr>
            <w:r w:rsidRPr="00085558">
              <w:rPr>
                <w:rFonts w:cs="Arial"/>
                <w:spacing w:val="-1"/>
                <w:sz w:val="20"/>
              </w:rPr>
              <w:t>Informátor</w:t>
            </w:r>
            <w:r w:rsidRPr="005C0BA9">
              <w:rPr>
                <w:rFonts w:cs="Arial"/>
                <w:spacing w:val="-1"/>
                <w:sz w:val="20"/>
              </w:rPr>
              <w:t xml:space="preserve">: Brno hl.n., </w:t>
            </w:r>
            <w:r>
              <w:rPr>
                <w:rFonts w:cs="Arial"/>
                <w:spacing w:val="-1"/>
                <w:sz w:val="20"/>
              </w:rPr>
              <w:t>Brno dolní n.</w:t>
            </w:r>
          </w:p>
        </w:tc>
      </w:tr>
    </w:tbl>
    <w:p w14:paraId="1DC77988" w14:textId="77777777" w:rsidR="00AF39BE" w:rsidRDefault="00AF39BE" w:rsidP="00230656">
      <w:pPr>
        <w:spacing w:before="0" w:after="0"/>
        <w:rPr>
          <w:rFonts w:cs="Arial"/>
        </w:rPr>
      </w:pPr>
    </w:p>
    <w:tbl>
      <w:tblPr>
        <w:tblW w:w="9359" w:type="dxa"/>
        <w:tblLayout w:type="fixed"/>
        <w:tblCellMar>
          <w:left w:w="0" w:type="dxa"/>
          <w:right w:w="0" w:type="dxa"/>
        </w:tblCellMar>
        <w:tblLook w:val="0000" w:firstRow="0" w:lastRow="0" w:firstColumn="0" w:lastColumn="0" w:noHBand="0" w:noVBand="0"/>
      </w:tblPr>
      <w:tblGrid>
        <w:gridCol w:w="569"/>
        <w:gridCol w:w="8790"/>
      </w:tblGrid>
      <w:tr w:rsidR="00AF39BE" w:rsidRPr="00BC0433" w14:paraId="34442952" w14:textId="77777777" w:rsidTr="00F91E03">
        <w:trPr>
          <w:trHeight w:val="57"/>
        </w:trPr>
        <w:tc>
          <w:tcPr>
            <w:tcW w:w="569" w:type="dxa"/>
            <w:tcBorders>
              <w:top w:val="single" w:sz="2" w:space="0" w:color="000000"/>
              <w:left w:val="single" w:sz="2" w:space="0" w:color="000000"/>
              <w:bottom w:val="single" w:sz="2" w:space="0" w:color="000000"/>
              <w:right w:val="single" w:sz="2" w:space="0" w:color="000000"/>
            </w:tcBorders>
            <w:shd w:val="clear" w:color="auto" w:fill="C5D8F0"/>
          </w:tcPr>
          <w:p w14:paraId="088E09E3" w14:textId="77777777" w:rsidR="00AF39BE" w:rsidRPr="00BC0433" w:rsidRDefault="00AF39BE" w:rsidP="00BC0433">
            <w:pPr>
              <w:keepNext/>
              <w:widowControl w:val="0"/>
              <w:kinsoku w:val="0"/>
              <w:overflowPunct w:val="0"/>
              <w:autoSpaceDE w:val="0"/>
              <w:autoSpaceDN w:val="0"/>
              <w:adjustRightInd w:val="0"/>
              <w:spacing w:before="60" w:after="60"/>
              <w:ind w:left="61" w:right="325"/>
              <w:rPr>
                <w:rFonts w:cs="Arial"/>
                <w:b/>
                <w:bCs/>
                <w:spacing w:val="-1"/>
                <w:sz w:val="20"/>
              </w:rPr>
            </w:pPr>
          </w:p>
        </w:tc>
        <w:tc>
          <w:tcPr>
            <w:tcW w:w="8790" w:type="dxa"/>
            <w:tcBorders>
              <w:top w:val="single" w:sz="2" w:space="0" w:color="000000"/>
              <w:left w:val="single" w:sz="2" w:space="0" w:color="000000"/>
              <w:bottom w:val="single" w:sz="2" w:space="0" w:color="000000"/>
              <w:right w:val="single" w:sz="2" w:space="0" w:color="000000"/>
            </w:tcBorders>
            <w:shd w:val="clear" w:color="auto" w:fill="C5D8F0"/>
          </w:tcPr>
          <w:p w14:paraId="4C1DF4C6" w14:textId="77777777" w:rsidR="00AF39BE" w:rsidRPr="00BC0433" w:rsidRDefault="00AF39BE" w:rsidP="00BC0433">
            <w:pPr>
              <w:keepNext/>
              <w:widowControl w:val="0"/>
              <w:kinsoku w:val="0"/>
              <w:overflowPunct w:val="0"/>
              <w:autoSpaceDE w:val="0"/>
              <w:autoSpaceDN w:val="0"/>
              <w:adjustRightInd w:val="0"/>
              <w:spacing w:before="60" w:after="60"/>
              <w:ind w:left="61" w:right="325"/>
              <w:rPr>
                <w:rFonts w:cs="Arial"/>
                <w:b/>
                <w:bCs/>
                <w:spacing w:val="-1"/>
                <w:sz w:val="20"/>
              </w:rPr>
            </w:pPr>
            <w:r w:rsidRPr="00BC0433">
              <w:rPr>
                <w:rFonts w:cs="Arial"/>
                <w:b/>
                <w:bCs/>
                <w:spacing w:val="-1"/>
                <w:sz w:val="20"/>
              </w:rPr>
              <w:t xml:space="preserve">Provozuschopná pouze jedna TK Brno-Horní Heršpice – Brno hl. n. </w:t>
            </w:r>
          </w:p>
        </w:tc>
      </w:tr>
      <w:tr w:rsidR="00BC0433" w:rsidRPr="00BC0433" w14:paraId="31B9133B" w14:textId="77777777" w:rsidTr="00F91E03">
        <w:trPr>
          <w:trHeight w:val="57"/>
        </w:trPr>
        <w:tc>
          <w:tcPr>
            <w:tcW w:w="569" w:type="dxa"/>
            <w:tcBorders>
              <w:top w:val="single" w:sz="2" w:space="0" w:color="000000"/>
              <w:left w:val="single" w:sz="2" w:space="0" w:color="000000"/>
              <w:bottom w:val="single" w:sz="2" w:space="0" w:color="000000"/>
              <w:right w:val="single" w:sz="2" w:space="0" w:color="000000"/>
            </w:tcBorders>
          </w:tcPr>
          <w:p w14:paraId="35F1FD04" w14:textId="77777777" w:rsidR="00BC0433" w:rsidRPr="00BC0433" w:rsidRDefault="00BC0433" w:rsidP="00BC0433">
            <w:pPr>
              <w:widowControl w:val="0"/>
              <w:kinsoku w:val="0"/>
              <w:overflowPunct w:val="0"/>
              <w:autoSpaceDE w:val="0"/>
              <w:autoSpaceDN w:val="0"/>
              <w:adjustRightInd w:val="0"/>
              <w:spacing w:before="60" w:after="60"/>
              <w:jc w:val="center"/>
              <w:rPr>
                <w:rFonts w:cs="Arial"/>
                <w:sz w:val="20"/>
              </w:rPr>
            </w:pPr>
            <w:r w:rsidRPr="00BC0433">
              <w:rPr>
                <w:rFonts w:cs="Arial"/>
                <w:sz w:val="20"/>
              </w:rPr>
              <w:t>S3</w:t>
            </w:r>
          </w:p>
        </w:tc>
        <w:tc>
          <w:tcPr>
            <w:tcW w:w="8790" w:type="dxa"/>
            <w:tcBorders>
              <w:top w:val="single" w:sz="2" w:space="0" w:color="000000"/>
              <w:left w:val="single" w:sz="2" w:space="0" w:color="000000"/>
              <w:bottom w:val="single" w:sz="2" w:space="0" w:color="000000"/>
              <w:right w:val="single" w:sz="2" w:space="0" w:color="000000"/>
            </w:tcBorders>
          </w:tcPr>
          <w:p w14:paraId="1F844E35" w14:textId="77777777" w:rsidR="00BC0433" w:rsidRPr="00BC0433" w:rsidRDefault="00BC0433" w:rsidP="00BC0433">
            <w:pPr>
              <w:widowControl w:val="0"/>
              <w:kinsoku w:val="0"/>
              <w:overflowPunct w:val="0"/>
              <w:autoSpaceDE w:val="0"/>
              <w:autoSpaceDN w:val="0"/>
              <w:adjustRightInd w:val="0"/>
              <w:spacing w:before="60" w:after="60"/>
              <w:ind w:left="287" w:right="259" w:hanging="226"/>
              <w:rPr>
                <w:rFonts w:cs="Arial"/>
                <w:sz w:val="20"/>
              </w:rPr>
            </w:pPr>
            <w:r w:rsidRPr="00085558">
              <w:rPr>
                <w:rFonts w:cs="Arial"/>
                <w:sz w:val="20"/>
              </w:rPr>
              <w:t xml:space="preserve">Os </w:t>
            </w:r>
            <w:r w:rsidRPr="00BC0433">
              <w:rPr>
                <w:rFonts w:cs="Arial"/>
                <w:sz w:val="20"/>
              </w:rPr>
              <w:t>veďte</w:t>
            </w:r>
            <w:r w:rsidRPr="00085558">
              <w:rPr>
                <w:rFonts w:cs="Arial"/>
                <w:sz w:val="20"/>
              </w:rPr>
              <w:t xml:space="preserve"> provozním odklonem přes Brno dolní nádraží.</w:t>
            </w:r>
          </w:p>
        </w:tc>
      </w:tr>
      <w:tr w:rsidR="00BC0433" w:rsidRPr="00BC0433" w14:paraId="7547AB8E" w14:textId="77777777" w:rsidTr="00F91E03">
        <w:trPr>
          <w:trHeight w:val="57"/>
        </w:trPr>
        <w:tc>
          <w:tcPr>
            <w:tcW w:w="569" w:type="dxa"/>
            <w:tcBorders>
              <w:top w:val="single" w:sz="2" w:space="0" w:color="000000"/>
              <w:left w:val="single" w:sz="2" w:space="0" w:color="000000"/>
              <w:bottom w:val="single" w:sz="2" w:space="0" w:color="000000"/>
              <w:right w:val="single" w:sz="2" w:space="0" w:color="000000"/>
            </w:tcBorders>
          </w:tcPr>
          <w:p w14:paraId="24239F51" w14:textId="77777777" w:rsidR="00BC0433" w:rsidRPr="00BC0433" w:rsidRDefault="00BC0433" w:rsidP="00BC0433">
            <w:pPr>
              <w:widowControl w:val="0"/>
              <w:kinsoku w:val="0"/>
              <w:overflowPunct w:val="0"/>
              <w:autoSpaceDE w:val="0"/>
              <w:autoSpaceDN w:val="0"/>
              <w:adjustRightInd w:val="0"/>
              <w:spacing w:before="60" w:after="60"/>
              <w:jc w:val="center"/>
              <w:rPr>
                <w:rFonts w:cs="Arial"/>
                <w:sz w:val="20"/>
              </w:rPr>
            </w:pPr>
            <w:r>
              <w:rPr>
                <w:rFonts w:cs="Arial"/>
                <w:sz w:val="20"/>
              </w:rPr>
              <w:t>S4</w:t>
            </w:r>
          </w:p>
        </w:tc>
        <w:tc>
          <w:tcPr>
            <w:tcW w:w="8790" w:type="dxa"/>
            <w:tcBorders>
              <w:top w:val="single" w:sz="2" w:space="0" w:color="000000"/>
              <w:left w:val="single" w:sz="2" w:space="0" w:color="000000"/>
              <w:bottom w:val="single" w:sz="2" w:space="0" w:color="000000"/>
              <w:right w:val="single" w:sz="2" w:space="0" w:color="000000"/>
            </w:tcBorders>
          </w:tcPr>
          <w:p w14:paraId="05A3BAF3" w14:textId="77777777" w:rsidR="00BC0433" w:rsidRPr="00085558" w:rsidRDefault="00BC0433" w:rsidP="00BC0433">
            <w:pPr>
              <w:widowControl w:val="0"/>
              <w:kinsoku w:val="0"/>
              <w:overflowPunct w:val="0"/>
              <w:autoSpaceDE w:val="0"/>
              <w:autoSpaceDN w:val="0"/>
              <w:adjustRightInd w:val="0"/>
              <w:spacing w:before="60" w:after="60"/>
              <w:ind w:left="287" w:right="259" w:hanging="226"/>
              <w:rPr>
                <w:rFonts w:cs="Arial"/>
                <w:sz w:val="20"/>
              </w:rPr>
            </w:pPr>
            <w:r w:rsidRPr="00085558">
              <w:rPr>
                <w:rFonts w:cs="Arial"/>
                <w:sz w:val="20"/>
              </w:rPr>
              <w:t xml:space="preserve">Os </w:t>
            </w:r>
            <w:r w:rsidRPr="00BC0433">
              <w:rPr>
                <w:rFonts w:cs="Arial"/>
                <w:sz w:val="20"/>
              </w:rPr>
              <w:t>veďte</w:t>
            </w:r>
            <w:r w:rsidRPr="00085558">
              <w:rPr>
                <w:rFonts w:cs="Arial"/>
                <w:sz w:val="20"/>
              </w:rPr>
              <w:t xml:space="preserve"> provozním odklonem </w:t>
            </w:r>
            <w:r>
              <w:rPr>
                <w:rFonts w:cs="Arial"/>
                <w:sz w:val="20"/>
              </w:rPr>
              <w:t>z/do</w:t>
            </w:r>
            <w:r w:rsidRPr="00085558">
              <w:rPr>
                <w:rFonts w:cs="Arial"/>
                <w:sz w:val="20"/>
              </w:rPr>
              <w:t xml:space="preserve"> Brn</w:t>
            </w:r>
            <w:r>
              <w:rPr>
                <w:rFonts w:cs="Arial"/>
                <w:sz w:val="20"/>
              </w:rPr>
              <w:t>a</w:t>
            </w:r>
            <w:r w:rsidRPr="00085558">
              <w:rPr>
                <w:rFonts w:cs="Arial"/>
                <w:sz w:val="20"/>
              </w:rPr>
              <w:t xml:space="preserve"> dolní</w:t>
            </w:r>
            <w:r>
              <w:rPr>
                <w:rFonts w:cs="Arial"/>
                <w:sz w:val="20"/>
              </w:rPr>
              <w:t>ho</w:t>
            </w:r>
            <w:r w:rsidRPr="00085558">
              <w:rPr>
                <w:rFonts w:cs="Arial"/>
                <w:sz w:val="20"/>
              </w:rPr>
              <w:t xml:space="preserve"> nádraží.</w:t>
            </w:r>
          </w:p>
        </w:tc>
      </w:tr>
      <w:tr w:rsidR="00BC0433" w:rsidRPr="00BC0433" w14:paraId="118F2963" w14:textId="77777777" w:rsidTr="00F91E03">
        <w:trPr>
          <w:trHeight w:val="57"/>
        </w:trPr>
        <w:tc>
          <w:tcPr>
            <w:tcW w:w="569" w:type="dxa"/>
            <w:tcBorders>
              <w:top w:val="single" w:sz="2" w:space="0" w:color="000000"/>
              <w:left w:val="single" w:sz="2" w:space="0" w:color="000000"/>
              <w:bottom w:val="single" w:sz="2" w:space="0" w:color="000000"/>
              <w:right w:val="single" w:sz="2" w:space="0" w:color="000000"/>
            </w:tcBorders>
          </w:tcPr>
          <w:p w14:paraId="598D5807" w14:textId="77777777" w:rsidR="00BC0433" w:rsidRPr="00BC0433" w:rsidRDefault="00BC0433" w:rsidP="00BC0433">
            <w:pPr>
              <w:widowControl w:val="0"/>
              <w:kinsoku w:val="0"/>
              <w:overflowPunct w:val="0"/>
              <w:autoSpaceDE w:val="0"/>
              <w:autoSpaceDN w:val="0"/>
              <w:adjustRightInd w:val="0"/>
              <w:spacing w:before="60" w:after="60"/>
              <w:jc w:val="center"/>
              <w:rPr>
                <w:rFonts w:cs="Arial"/>
                <w:sz w:val="20"/>
              </w:rPr>
            </w:pPr>
            <w:r w:rsidRPr="00D520CF">
              <w:rPr>
                <w:rFonts w:cs="Arial"/>
                <w:spacing w:val="-1"/>
                <w:sz w:val="20"/>
              </w:rPr>
              <w:t>Pozn.</w:t>
            </w:r>
          </w:p>
        </w:tc>
        <w:tc>
          <w:tcPr>
            <w:tcW w:w="8790" w:type="dxa"/>
            <w:tcBorders>
              <w:top w:val="single" w:sz="2" w:space="0" w:color="000000"/>
              <w:left w:val="single" w:sz="2" w:space="0" w:color="000000"/>
              <w:bottom w:val="single" w:sz="2" w:space="0" w:color="000000"/>
              <w:right w:val="single" w:sz="2" w:space="0" w:color="000000"/>
            </w:tcBorders>
          </w:tcPr>
          <w:p w14:paraId="1E76DEAF" w14:textId="77777777" w:rsidR="00BC0433" w:rsidRDefault="00BC0433" w:rsidP="00BC0433">
            <w:pPr>
              <w:widowControl w:val="0"/>
              <w:kinsoku w:val="0"/>
              <w:overflowPunct w:val="0"/>
              <w:autoSpaceDE w:val="0"/>
              <w:autoSpaceDN w:val="0"/>
              <w:adjustRightInd w:val="0"/>
              <w:spacing w:before="60" w:after="60"/>
              <w:ind w:left="56"/>
              <w:rPr>
                <w:rFonts w:cs="Arial"/>
                <w:spacing w:val="-1"/>
                <w:sz w:val="20"/>
              </w:rPr>
            </w:pPr>
            <w:r w:rsidRPr="000F28F8">
              <w:rPr>
                <w:rFonts w:cs="Arial"/>
                <w:b/>
                <w:bCs/>
                <w:spacing w:val="-1"/>
                <w:sz w:val="20"/>
              </w:rPr>
              <w:t>ND</w:t>
            </w:r>
            <w:r>
              <w:rPr>
                <w:rFonts w:cs="Arial"/>
                <w:b/>
                <w:bCs/>
                <w:sz w:val="20"/>
              </w:rPr>
              <w:t xml:space="preserve"> </w:t>
            </w:r>
            <w:r w:rsidRPr="000F28F8">
              <w:rPr>
                <w:rFonts w:cs="Arial"/>
                <w:spacing w:val="-1"/>
                <w:sz w:val="20"/>
              </w:rPr>
              <w:t>Brno</w:t>
            </w:r>
            <w:r>
              <w:rPr>
                <w:rFonts w:cs="Arial"/>
                <w:spacing w:val="-1"/>
                <w:sz w:val="20"/>
              </w:rPr>
              <w:t xml:space="preserve"> hl.n. – Brno dolní n.</w:t>
            </w:r>
          </w:p>
          <w:p w14:paraId="5149A6C1" w14:textId="77777777" w:rsidR="00BC0433" w:rsidRPr="00085558" w:rsidRDefault="00BC0433" w:rsidP="00BC0433">
            <w:pPr>
              <w:widowControl w:val="0"/>
              <w:kinsoku w:val="0"/>
              <w:overflowPunct w:val="0"/>
              <w:autoSpaceDE w:val="0"/>
              <w:autoSpaceDN w:val="0"/>
              <w:adjustRightInd w:val="0"/>
              <w:spacing w:before="60" w:after="60"/>
              <w:ind w:left="287" w:right="259" w:hanging="226"/>
              <w:rPr>
                <w:rFonts w:cs="Arial"/>
                <w:sz w:val="20"/>
              </w:rPr>
            </w:pPr>
            <w:r w:rsidRPr="00085558">
              <w:rPr>
                <w:rFonts w:cs="Arial"/>
                <w:spacing w:val="-1"/>
                <w:sz w:val="20"/>
              </w:rPr>
              <w:t>Informátor</w:t>
            </w:r>
            <w:r w:rsidRPr="005C0BA9">
              <w:rPr>
                <w:rFonts w:cs="Arial"/>
                <w:spacing w:val="-1"/>
                <w:sz w:val="20"/>
              </w:rPr>
              <w:t xml:space="preserve">: Brno hl.n., </w:t>
            </w:r>
            <w:r>
              <w:rPr>
                <w:rFonts w:cs="Arial"/>
                <w:spacing w:val="-1"/>
                <w:sz w:val="20"/>
              </w:rPr>
              <w:t>Brno dolní n.</w:t>
            </w:r>
          </w:p>
        </w:tc>
      </w:tr>
    </w:tbl>
    <w:p w14:paraId="3C336453" w14:textId="77777777" w:rsidR="00AF39BE" w:rsidRDefault="00AF39BE" w:rsidP="00230656">
      <w:pPr>
        <w:spacing w:before="0" w:after="0"/>
        <w:rPr>
          <w:rFonts w:cs="Arial"/>
        </w:rPr>
      </w:pPr>
    </w:p>
    <w:tbl>
      <w:tblPr>
        <w:tblW w:w="9359" w:type="dxa"/>
        <w:tblLayout w:type="fixed"/>
        <w:tblCellMar>
          <w:left w:w="0" w:type="dxa"/>
          <w:right w:w="0" w:type="dxa"/>
        </w:tblCellMar>
        <w:tblLook w:val="0000" w:firstRow="0" w:lastRow="0" w:firstColumn="0" w:lastColumn="0" w:noHBand="0" w:noVBand="0"/>
      </w:tblPr>
      <w:tblGrid>
        <w:gridCol w:w="578"/>
        <w:gridCol w:w="8781"/>
      </w:tblGrid>
      <w:tr w:rsidR="00BC0433" w:rsidRPr="00BC0433" w14:paraId="475B606F" w14:textId="77777777" w:rsidTr="00F91E03">
        <w:trPr>
          <w:trHeight w:val="57"/>
          <w:tblHeader/>
        </w:trPr>
        <w:tc>
          <w:tcPr>
            <w:tcW w:w="578" w:type="dxa"/>
            <w:tcBorders>
              <w:top w:val="single" w:sz="2" w:space="0" w:color="000000"/>
              <w:left w:val="single" w:sz="2" w:space="0" w:color="000000"/>
              <w:bottom w:val="single" w:sz="2" w:space="0" w:color="000000"/>
              <w:right w:val="single" w:sz="2" w:space="0" w:color="000000"/>
            </w:tcBorders>
            <w:shd w:val="clear" w:color="auto" w:fill="C5D8F0"/>
          </w:tcPr>
          <w:p w14:paraId="1A9CA82F" w14:textId="77777777" w:rsidR="00BC0433" w:rsidRPr="00BC0433" w:rsidRDefault="00BC0433" w:rsidP="00BC0433">
            <w:pPr>
              <w:keepNext/>
              <w:widowControl w:val="0"/>
              <w:kinsoku w:val="0"/>
              <w:overflowPunct w:val="0"/>
              <w:autoSpaceDE w:val="0"/>
              <w:autoSpaceDN w:val="0"/>
              <w:adjustRightInd w:val="0"/>
              <w:spacing w:beforeLines="60" w:before="144" w:afterLines="60" w:after="144"/>
              <w:ind w:left="162"/>
              <w:rPr>
                <w:rFonts w:cs="Arial"/>
                <w:sz w:val="20"/>
              </w:rPr>
            </w:pPr>
          </w:p>
        </w:tc>
        <w:tc>
          <w:tcPr>
            <w:tcW w:w="8781" w:type="dxa"/>
            <w:tcBorders>
              <w:top w:val="single" w:sz="2" w:space="0" w:color="000000"/>
              <w:left w:val="single" w:sz="2" w:space="0" w:color="000000"/>
              <w:bottom w:val="single" w:sz="2" w:space="0" w:color="000000"/>
              <w:right w:val="single" w:sz="2" w:space="0" w:color="000000"/>
            </w:tcBorders>
            <w:shd w:val="clear" w:color="auto" w:fill="C5D8F0"/>
          </w:tcPr>
          <w:p w14:paraId="06ECD95C" w14:textId="77777777" w:rsidR="00BC0433" w:rsidRPr="00BC0433" w:rsidRDefault="00BC0433" w:rsidP="00BC0433">
            <w:pPr>
              <w:keepNext/>
              <w:widowControl w:val="0"/>
              <w:kinsoku w:val="0"/>
              <w:overflowPunct w:val="0"/>
              <w:autoSpaceDE w:val="0"/>
              <w:autoSpaceDN w:val="0"/>
              <w:adjustRightInd w:val="0"/>
              <w:spacing w:beforeLines="60" w:before="144" w:afterLines="60" w:after="144"/>
              <w:ind w:left="56"/>
              <w:rPr>
                <w:rFonts w:cs="Arial"/>
                <w:sz w:val="20"/>
              </w:rPr>
            </w:pPr>
            <w:r w:rsidRPr="00BC0433">
              <w:rPr>
                <w:rFonts w:cs="Arial"/>
                <w:b/>
                <w:bCs/>
                <w:spacing w:val="-1"/>
                <w:sz w:val="20"/>
              </w:rPr>
              <w:t>Brno</w:t>
            </w:r>
            <w:r w:rsidRPr="00BC0433">
              <w:rPr>
                <w:rFonts w:cs="Arial"/>
                <w:b/>
                <w:bCs/>
                <w:sz w:val="20"/>
              </w:rPr>
              <w:t xml:space="preserve"> </w:t>
            </w:r>
            <w:r w:rsidRPr="00BC0433">
              <w:rPr>
                <w:rFonts w:cs="Arial"/>
                <w:b/>
                <w:bCs/>
                <w:spacing w:val="-2"/>
                <w:sz w:val="20"/>
              </w:rPr>
              <w:t>hl.</w:t>
            </w:r>
            <w:r w:rsidRPr="00BC0433">
              <w:rPr>
                <w:rFonts w:cs="Arial"/>
                <w:b/>
                <w:bCs/>
                <w:spacing w:val="1"/>
                <w:sz w:val="20"/>
              </w:rPr>
              <w:t xml:space="preserve"> </w:t>
            </w:r>
            <w:r w:rsidRPr="00BC0433">
              <w:rPr>
                <w:rFonts w:cs="Arial"/>
                <w:b/>
                <w:bCs/>
                <w:spacing w:val="-1"/>
                <w:sz w:val="20"/>
              </w:rPr>
              <w:t>n.</w:t>
            </w:r>
            <w:r w:rsidRPr="00BC0433">
              <w:rPr>
                <w:rFonts w:cs="Arial"/>
                <w:b/>
                <w:bCs/>
                <w:spacing w:val="1"/>
                <w:sz w:val="20"/>
              </w:rPr>
              <w:t xml:space="preserve"> </w:t>
            </w:r>
            <w:r w:rsidRPr="00BC0433">
              <w:rPr>
                <w:rFonts w:cs="Arial"/>
                <w:b/>
                <w:bCs/>
                <w:spacing w:val="-2"/>
                <w:sz w:val="20"/>
              </w:rPr>
              <w:t>úplné</w:t>
            </w:r>
            <w:r w:rsidRPr="00BC0433">
              <w:rPr>
                <w:rFonts w:cs="Arial"/>
                <w:b/>
                <w:bCs/>
                <w:spacing w:val="3"/>
                <w:sz w:val="20"/>
              </w:rPr>
              <w:t xml:space="preserve"> </w:t>
            </w:r>
            <w:r w:rsidRPr="00BC0433">
              <w:rPr>
                <w:rFonts w:cs="Arial"/>
                <w:b/>
                <w:bCs/>
                <w:spacing w:val="-1"/>
                <w:sz w:val="20"/>
              </w:rPr>
              <w:t>uzavření</w:t>
            </w:r>
            <w:r w:rsidRPr="00BC0433">
              <w:rPr>
                <w:rFonts w:cs="Arial"/>
                <w:b/>
                <w:bCs/>
                <w:spacing w:val="1"/>
                <w:sz w:val="20"/>
              </w:rPr>
              <w:t xml:space="preserve"> </w:t>
            </w:r>
            <w:r w:rsidRPr="00BC0433">
              <w:rPr>
                <w:rFonts w:cs="Arial"/>
                <w:b/>
                <w:bCs/>
                <w:spacing w:val="-2"/>
                <w:sz w:val="20"/>
              </w:rPr>
              <w:t>(např.</w:t>
            </w:r>
            <w:r w:rsidRPr="00BC0433">
              <w:rPr>
                <w:rFonts w:cs="Arial"/>
                <w:b/>
                <w:bCs/>
                <w:spacing w:val="1"/>
                <w:sz w:val="20"/>
              </w:rPr>
              <w:t xml:space="preserve"> </w:t>
            </w:r>
            <w:r w:rsidRPr="00BC0433">
              <w:rPr>
                <w:rFonts w:cs="Arial"/>
                <w:b/>
                <w:bCs/>
                <w:spacing w:val="-1"/>
                <w:sz w:val="20"/>
              </w:rPr>
              <w:t>NVS)</w:t>
            </w:r>
          </w:p>
        </w:tc>
      </w:tr>
      <w:tr w:rsidR="00BC0433" w:rsidRPr="00BC0433" w14:paraId="4D0D5974" w14:textId="77777777" w:rsidTr="00F91E03">
        <w:trPr>
          <w:trHeight w:val="57"/>
        </w:trPr>
        <w:tc>
          <w:tcPr>
            <w:tcW w:w="578" w:type="dxa"/>
            <w:tcBorders>
              <w:top w:val="single" w:sz="2" w:space="0" w:color="000000"/>
              <w:left w:val="single" w:sz="2" w:space="0" w:color="000000"/>
              <w:bottom w:val="single" w:sz="2" w:space="0" w:color="000000"/>
              <w:right w:val="single" w:sz="2" w:space="0" w:color="000000"/>
            </w:tcBorders>
          </w:tcPr>
          <w:p w14:paraId="178F5D24" w14:textId="77777777" w:rsidR="00BC0433" w:rsidRPr="00BC0433" w:rsidRDefault="00BC0433" w:rsidP="00BC0433">
            <w:pPr>
              <w:widowControl w:val="0"/>
              <w:kinsoku w:val="0"/>
              <w:overflowPunct w:val="0"/>
              <w:autoSpaceDE w:val="0"/>
              <w:autoSpaceDN w:val="0"/>
              <w:adjustRightInd w:val="0"/>
              <w:spacing w:before="60" w:after="60"/>
              <w:jc w:val="center"/>
              <w:rPr>
                <w:rFonts w:cs="Arial"/>
                <w:sz w:val="20"/>
              </w:rPr>
            </w:pPr>
            <w:r w:rsidRPr="00BC0433">
              <w:rPr>
                <w:rFonts w:cs="Arial"/>
                <w:sz w:val="20"/>
              </w:rPr>
              <w:t>S2</w:t>
            </w:r>
          </w:p>
        </w:tc>
        <w:tc>
          <w:tcPr>
            <w:tcW w:w="8781" w:type="dxa"/>
            <w:tcBorders>
              <w:top w:val="single" w:sz="2" w:space="0" w:color="000000"/>
              <w:left w:val="single" w:sz="2" w:space="0" w:color="000000"/>
              <w:bottom w:val="single" w:sz="2" w:space="0" w:color="000000"/>
              <w:right w:val="single" w:sz="2" w:space="0" w:color="000000"/>
            </w:tcBorders>
          </w:tcPr>
          <w:p w14:paraId="71F4E73F" w14:textId="77777777" w:rsidR="00BC0433" w:rsidRPr="00BC0433" w:rsidRDefault="00BC0433" w:rsidP="00BC0433">
            <w:pPr>
              <w:widowControl w:val="0"/>
              <w:kinsoku w:val="0"/>
              <w:overflowPunct w:val="0"/>
              <w:autoSpaceDE w:val="0"/>
              <w:autoSpaceDN w:val="0"/>
              <w:adjustRightInd w:val="0"/>
              <w:spacing w:before="60" w:after="60"/>
              <w:ind w:left="287" w:right="259" w:hanging="226"/>
              <w:rPr>
                <w:rFonts w:cs="Arial"/>
                <w:sz w:val="20"/>
              </w:rPr>
            </w:pPr>
            <w:r w:rsidRPr="00BC0433">
              <w:rPr>
                <w:rFonts w:cs="Arial"/>
                <w:sz w:val="20"/>
              </w:rPr>
              <w:t>Roztržení linky:</w:t>
            </w:r>
          </w:p>
          <w:p w14:paraId="5B584C6D" w14:textId="77777777" w:rsidR="00BC0433" w:rsidRDefault="00BC0433" w:rsidP="00BC0433">
            <w:pPr>
              <w:keepNext/>
              <w:widowControl w:val="0"/>
              <w:kinsoku w:val="0"/>
              <w:overflowPunct w:val="0"/>
              <w:autoSpaceDE w:val="0"/>
              <w:autoSpaceDN w:val="0"/>
              <w:adjustRightInd w:val="0"/>
              <w:spacing w:before="60" w:after="60"/>
              <w:ind w:left="57" w:right="164"/>
              <w:rPr>
                <w:rFonts w:cs="Arial"/>
                <w:sz w:val="20"/>
              </w:rPr>
            </w:pPr>
            <w:r w:rsidRPr="00BC0433">
              <w:rPr>
                <w:rFonts w:cs="Arial"/>
                <w:sz w:val="20"/>
              </w:rPr>
              <w:t>Os od/</w:t>
            </w:r>
            <w:r w:rsidRPr="00BC0433">
              <w:rPr>
                <w:rFonts w:cs="Arial"/>
                <w:spacing w:val="-2"/>
                <w:sz w:val="20"/>
              </w:rPr>
              <w:t>do</w:t>
            </w:r>
            <w:r w:rsidRPr="00BC0433">
              <w:rPr>
                <w:rFonts w:cs="Arial"/>
                <w:sz w:val="20"/>
              </w:rPr>
              <w:t xml:space="preserve"> Blanska </w:t>
            </w:r>
            <w:r w:rsidR="00261E96">
              <w:rPr>
                <w:rFonts w:cs="Arial"/>
                <w:spacing w:val="-2"/>
                <w:sz w:val="20"/>
              </w:rPr>
              <w:t>začínají / končí v Odb Brno-Židenice (obraty souprav na záhlaví ve směru Brno hl.n. nebo v Brně-Slatině)</w:t>
            </w:r>
          </w:p>
          <w:p w14:paraId="6578EB34" w14:textId="77777777" w:rsidR="00BC0433" w:rsidRPr="00BC0433" w:rsidRDefault="00BC0433" w:rsidP="00BC0433">
            <w:pPr>
              <w:widowControl w:val="0"/>
              <w:kinsoku w:val="0"/>
              <w:overflowPunct w:val="0"/>
              <w:autoSpaceDE w:val="0"/>
              <w:autoSpaceDN w:val="0"/>
              <w:adjustRightInd w:val="0"/>
              <w:spacing w:before="60" w:after="60"/>
              <w:ind w:left="287" w:right="259" w:hanging="226"/>
              <w:rPr>
                <w:rFonts w:cs="Arial"/>
                <w:sz w:val="20"/>
              </w:rPr>
            </w:pPr>
            <w:r w:rsidRPr="00BC0433">
              <w:rPr>
                <w:rFonts w:cs="Arial"/>
                <w:sz w:val="20"/>
              </w:rPr>
              <w:t>Os do/od Sokolnic začínají / končí v Brně</w:t>
            </w:r>
            <w:r>
              <w:rPr>
                <w:rFonts w:cs="Arial"/>
                <w:sz w:val="20"/>
              </w:rPr>
              <w:t>-Chrlicích</w:t>
            </w:r>
          </w:p>
          <w:p w14:paraId="6AE42286" w14:textId="77777777" w:rsidR="00BC0433" w:rsidRPr="00BC0433" w:rsidRDefault="00BC0433" w:rsidP="00BC0433">
            <w:pPr>
              <w:widowControl w:val="0"/>
              <w:kinsoku w:val="0"/>
              <w:overflowPunct w:val="0"/>
              <w:autoSpaceDE w:val="0"/>
              <w:autoSpaceDN w:val="0"/>
              <w:adjustRightInd w:val="0"/>
              <w:spacing w:before="60" w:after="60"/>
              <w:ind w:left="287" w:right="259" w:hanging="226"/>
              <w:rPr>
                <w:rFonts w:cs="Arial"/>
                <w:sz w:val="20"/>
              </w:rPr>
            </w:pPr>
            <w:r w:rsidRPr="00D520CF">
              <w:rPr>
                <w:rFonts w:cs="Arial"/>
                <w:sz w:val="20"/>
              </w:rPr>
              <w:t xml:space="preserve">Sp </w:t>
            </w:r>
            <w:r>
              <w:rPr>
                <w:rFonts w:cs="Arial"/>
                <w:sz w:val="20"/>
              </w:rPr>
              <w:t xml:space="preserve">provozním odklonem </w:t>
            </w:r>
            <w:r w:rsidRPr="00BC0433">
              <w:rPr>
                <w:rFonts w:cs="Arial"/>
                <w:sz w:val="20"/>
              </w:rPr>
              <w:t xml:space="preserve">do/z Brna dolního nádraží, zastaví </w:t>
            </w:r>
            <w:r w:rsidRPr="00D520CF">
              <w:rPr>
                <w:rFonts w:cs="Arial"/>
                <w:sz w:val="20"/>
              </w:rPr>
              <w:t>v</w:t>
            </w:r>
            <w:r w:rsidRPr="00BC0433">
              <w:rPr>
                <w:rFonts w:cs="Arial"/>
                <w:sz w:val="20"/>
              </w:rPr>
              <w:t xml:space="preserve"> Brně-Židenicích.</w:t>
            </w:r>
          </w:p>
        </w:tc>
      </w:tr>
      <w:tr w:rsidR="00BC0433" w:rsidRPr="00BC0433" w14:paraId="115BC5EB" w14:textId="77777777" w:rsidTr="00F91E03">
        <w:trPr>
          <w:trHeight w:val="57"/>
        </w:trPr>
        <w:tc>
          <w:tcPr>
            <w:tcW w:w="578" w:type="dxa"/>
            <w:tcBorders>
              <w:top w:val="single" w:sz="2" w:space="0" w:color="000000"/>
              <w:left w:val="single" w:sz="2" w:space="0" w:color="000000"/>
              <w:bottom w:val="single" w:sz="2" w:space="0" w:color="000000"/>
              <w:right w:val="single" w:sz="2" w:space="0" w:color="000000"/>
            </w:tcBorders>
          </w:tcPr>
          <w:p w14:paraId="142D8AD7" w14:textId="77777777" w:rsidR="00BC0433" w:rsidRPr="00BC0433" w:rsidRDefault="00BC0433" w:rsidP="00BC0433">
            <w:pPr>
              <w:widowControl w:val="0"/>
              <w:kinsoku w:val="0"/>
              <w:overflowPunct w:val="0"/>
              <w:autoSpaceDE w:val="0"/>
              <w:autoSpaceDN w:val="0"/>
              <w:adjustRightInd w:val="0"/>
              <w:spacing w:before="60" w:after="60"/>
              <w:jc w:val="center"/>
              <w:rPr>
                <w:rFonts w:cs="Arial"/>
                <w:sz w:val="20"/>
              </w:rPr>
            </w:pPr>
            <w:r w:rsidRPr="00BC0433">
              <w:rPr>
                <w:rFonts w:cs="Arial"/>
                <w:sz w:val="20"/>
              </w:rPr>
              <w:t>S3</w:t>
            </w:r>
          </w:p>
        </w:tc>
        <w:tc>
          <w:tcPr>
            <w:tcW w:w="8781" w:type="dxa"/>
            <w:tcBorders>
              <w:top w:val="single" w:sz="2" w:space="0" w:color="000000"/>
              <w:left w:val="single" w:sz="2" w:space="0" w:color="000000"/>
              <w:bottom w:val="single" w:sz="2" w:space="0" w:color="000000"/>
              <w:right w:val="single" w:sz="2" w:space="0" w:color="000000"/>
            </w:tcBorders>
          </w:tcPr>
          <w:p w14:paraId="32340976" w14:textId="77777777" w:rsidR="00BC0433" w:rsidRPr="00BC0433" w:rsidRDefault="00BC0433" w:rsidP="00BC0433">
            <w:pPr>
              <w:widowControl w:val="0"/>
              <w:kinsoku w:val="0"/>
              <w:overflowPunct w:val="0"/>
              <w:autoSpaceDE w:val="0"/>
              <w:autoSpaceDN w:val="0"/>
              <w:adjustRightInd w:val="0"/>
              <w:spacing w:before="60" w:after="60"/>
              <w:ind w:left="287" w:right="259" w:hanging="226"/>
              <w:rPr>
                <w:rFonts w:cs="Arial"/>
                <w:sz w:val="20"/>
              </w:rPr>
            </w:pPr>
            <w:r w:rsidRPr="00085558">
              <w:rPr>
                <w:rFonts w:cs="Arial"/>
                <w:sz w:val="20"/>
              </w:rPr>
              <w:t xml:space="preserve">Os </w:t>
            </w:r>
            <w:r w:rsidRPr="00085558">
              <w:rPr>
                <w:rFonts w:cs="Arial"/>
                <w:spacing w:val="-2"/>
                <w:sz w:val="20"/>
              </w:rPr>
              <w:t>veďte</w:t>
            </w:r>
            <w:r w:rsidRPr="00085558">
              <w:rPr>
                <w:rFonts w:cs="Arial"/>
                <w:sz w:val="20"/>
              </w:rPr>
              <w:t xml:space="preserve"> provozním odklonem přes Brno dolní nádraží.</w:t>
            </w:r>
          </w:p>
        </w:tc>
      </w:tr>
      <w:tr w:rsidR="00BC0433" w:rsidRPr="00BC0433" w14:paraId="16DC130D" w14:textId="77777777" w:rsidTr="00F91E03">
        <w:trPr>
          <w:trHeight w:val="57"/>
        </w:trPr>
        <w:tc>
          <w:tcPr>
            <w:tcW w:w="578" w:type="dxa"/>
            <w:tcBorders>
              <w:top w:val="single" w:sz="2" w:space="0" w:color="000000"/>
              <w:left w:val="single" w:sz="2" w:space="0" w:color="000000"/>
              <w:bottom w:val="single" w:sz="2" w:space="0" w:color="000000"/>
              <w:right w:val="single" w:sz="2" w:space="0" w:color="000000"/>
            </w:tcBorders>
          </w:tcPr>
          <w:p w14:paraId="08C477E1" w14:textId="77777777" w:rsidR="00BC0433" w:rsidRPr="00BC0433" w:rsidRDefault="00BC0433" w:rsidP="00BC0433">
            <w:pPr>
              <w:widowControl w:val="0"/>
              <w:kinsoku w:val="0"/>
              <w:overflowPunct w:val="0"/>
              <w:autoSpaceDE w:val="0"/>
              <w:autoSpaceDN w:val="0"/>
              <w:adjustRightInd w:val="0"/>
              <w:spacing w:before="60" w:after="60"/>
              <w:jc w:val="center"/>
              <w:rPr>
                <w:rFonts w:cs="Arial"/>
                <w:sz w:val="20"/>
              </w:rPr>
            </w:pPr>
            <w:r w:rsidRPr="00BC0433">
              <w:rPr>
                <w:rFonts w:cs="Arial"/>
                <w:sz w:val="20"/>
              </w:rPr>
              <w:t>S4</w:t>
            </w:r>
          </w:p>
        </w:tc>
        <w:tc>
          <w:tcPr>
            <w:tcW w:w="8781" w:type="dxa"/>
            <w:tcBorders>
              <w:top w:val="single" w:sz="2" w:space="0" w:color="000000"/>
              <w:left w:val="single" w:sz="2" w:space="0" w:color="000000"/>
              <w:bottom w:val="single" w:sz="2" w:space="0" w:color="000000"/>
              <w:right w:val="single" w:sz="2" w:space="0" w:color="000000"/>
            </w:tcBorders>
          </w:tcPr>
          <w:p w14:paraId="7437AC5B" w14:textId="77777777" w:rsidR="00BC0433" w:rsidRPr="00BC0433" w:rsidRDefault="00BC0433" w:rsidP="00BC0433">
            <w:pPr>
              <w:widowControl w:val="0"/>
              <w:kinsoku w:val="0"/>
              <w:overflowPunct w:val="0"/>
              <w:autoSpaceDE w:val="0"/>
              <w:autoSpaceDN w:val="0"/>
              <w:adjustRightInd w:val="0"/>
              <w:spacing w:before="60" w:after="60"/>
              <w:ind w:left="287" w:right="259" w:hanging="226"/>
              <w:rPr>
                <w:rFonts w:cs="Arial"/>
                <w:sz w:val="20"/>
              </w:rPr>
            </w:pPr>
            <w:r>
              <w:rPr>
                <w:rFonts w:cs="Arial"/>
                <w:sz w:val="20"/>
              </w:rPr>
              <w:t>Os a Sp začínají/končí ve Střelicích</w:t>
            </w:r>
          </w:p>
        </w:tc>
      </w:tr>
      <w:tr w:rsidR="00BC0433" w:rsidRPr="00BC0433" w14:paraId="0F881EDC" w14:textId="77777777" w:rsidTr="00F91E03">
        <w:trPr>
          <w:trHeight w:val="57"/>
        </w:trPr>
        <w:tc>
          <w:tcPr>
            <w:tcW w:w="578" w:type="dxa"/>
            <w:tcBorders>
              <w:top w:val="single" w:sz="2" w:space="0" w:color="000000"/>
              <w:left w:val="single" w:sz="2" w:space="0" w:color="000000"/>
              <w:bottom w:val="single" w:sz="2" w:space="0" w:color="000000"/>
              <w:right w:val="single" w:sz="2" w:space="0" w:color="000000"/>
            </w:tcBorders>
          </w:tcPr>
          <w:p w14:paraId="13D39418" w14:textId="77777777" w:rsidR="00BC0433" w:rsidRPr="00BC0433" w:rsidRDefault="00BC0433" w:rsidP="00BC0433">
            <w:pPr>
              <w:widowControl w:val="0"/>
              <w:kinsoku w:val="0"/>
              <w:overflowPunct w:val="0"/>
              <w:autoSpaceDE w:val="0"/>
              <w:autoSpaceDN w:val="0"/>
              <w:adjustRightInd w:val="0"/>
              <w:spacing w:before="60" w:after="60"/>
              <w:jc w:val="center"/>
              <w:rPr>
                <w:rFonts w:cs="Arial"/>
                <w:sz w:val="20"/>
              </w:rPr>
            </w:pPr>
            <w:r w:rsidRPr="00BC0433">
              <w:rPr>
                <w:rFonts w:cs="Arial"/>
                <w:sz w:val="20"/>
              </w:rPr>
              <w:t>S</w:t>
            </w:r>
            <w:r>
              <w:rPr>
                <w:rFonts w:cs="Arial"/>
                <w:sz w:val="20"/>
              </w:rPr>
              <w:t>4</w:t>
            </w:r>
            <w:r w:rsidRPr="00BC0433">
              <w:rPr>
                <w:rFonts w:cs="Arial"/>
                <w:sz w:val="20"/>
              </w:rPr>
              <w:t>1</w:t>
            </w:r>
          </w:p>
        </w:tc>
        <w:tc>
          <w:tcPr>
            <w:tcW w:w="8781" w:type="dxa"/>
            <w:tcBorders>
              <w:top w:val="single" w:sz="2" w:space="0" w:color="000000"/>
              <w:left w:val="single" w:sz="2" w:space="0" w:color="000000"/>
              <w:bottom w:val="single" w:sz="2" w:space="0" w:color="000000"/>
              <w:right w:val="single" w:sz="2" w:space="0" w:color="000000"/>
            </w:tcBorders>
          </w:tcPr>
          <w:p w14:paraId="36E5234D" w14:textId="77777777" w:rsidR="00BC0433" w:rsidRPr="00BC0433" w:rsidRDefault="00BC0433" w:rsidP="00BC0433">
            <w:pPr>
              <w:widowControl w:val="0"/>
              <w:kinsoku w:val="0"/>
              <w:overflowPunct w:val="0"/>
              <w:autoSpaceDE w:val="0"/>
              <w:autoSpaceDN w:val="0"/>
              <w:adjustRightInd w:val="0"/>
              <w:spacing w:before="60" w:after="60"/>
              <w:ind w:left="287" w:right="259" w:hanging="226"/>
              <w:rPr>
                <w:rFonts w:cs="Arial"/>
                <w:sz w:val="20"/>
              </w:rPr>
            </w:pPr>
            <w:r>
              <w:rPr>
                <w:rFonts w:cs="Arial"/>
                <w:sz w:val="20"/>
              </w:rPr>
              <w:t>Os a Sp začínají/končí ve Střelicích</w:t>
            </w:r>
          </w:p>
        </w:tc>
      </w:tr>
      <w:tr w:rsidR="00BC0433" w:rsidRPr="00BC0433" w14:paraId="392C304F" w14:textId="77777777" w:rsidTr="00F91E03">
        <w:trPr>
          <w:trHeight w:val="57"/>
        </w:trPr>
        <w:tc>
          <w:tcPr>
            <w:tcW w:w="578" w:type="dxa"/>
            <w:tcBorders>
              <w:top w:val="single" w:sz="2" w:space="0" w:color="000000"/>
              <w:left w:val="single" w:sz="2" w:space="0" w:color="000000"/>
              <w:right w:val="single" w:sz="2" w:space="0" w:color="000000"/>
            </w:tcBorders>
          </w:tcPr>
          <w:p w14:paraId="7414A83F" w14:textId="77777777" w:rsidR="00BC0433" w:rsidRPr="00BC0433" w:rsidRDefault="00BC0433" w:rsidP="00BC0433">
            <w:pPr>
              <w:widowControl w:val="0"/>
              <w:kinsoku w:val="0"/>
              <w:overflowPunct w:val="0"/>
              <w:autoSpaceDE w:val="0"/>
              <w:autoSpaceDN w:val="0"/>
              <w:adjustRightInd w:val="0"/>
              <w:spacing w:before="60" w:after="60"/>
              <w:jc w:val="center"/>
              <w:rPr>
                <w:rFonts w:cs="Arial"/>
                <w:sz w:val="20"/>
              </w:rPr>
            </w:pPr>
            <w:r w:rsidRPr="00BC0433">
              <w:rPr>
                <w:rFonts w:cs="Arial"/>
                <w:sz w:val="20"/>
              </w:rPr>
              <w:t>S6</w:t>
            </w:r>
            <w:r>
              <w:rPr>
                <w:rFonts w:cs="Arial"/>
                <w:sz w:val="20"/>
              </w:rPr>
              <w:t>+</w:t>
            </w:r>
            <w:r>
              <w:rPr>
                <w:rFonts w:cs="Arial"/>
                <w:sz w:val="20"/>
              </w:rPr>
              <w:br/>
              <w:t>R56</w:t>
            </w:r>
          </w:p>
        </w:tc>
        <w:tc>
          <w:tcPr>
            <w:tcW w:w="8781" w:type="dxa"/>
            <w:tcBorders>
              <w:top w:val="single" w:sz="2" w:space="0" w:color="000000"/>
              <w:left w:val="single" w:sz="2" w:space="0" w:color="000000"/>
              <w:right w:val="single" w:sz="2" w:space="0" w:color="000000"/>
            </w:tcBorders>
          </w:tcPr>
          <w:p w14:paraId="57878048" w14:textId="77777777" w:rsidR="00BC0433" w:rsidRDefault="00BC0433" w:rsidP="00261E96">
            <w:pPr>
              <w:widowControl w:val="0"/>
              <w:kinsoku w:val="0"/>
              <w:overflowPunct w:val="0"/>
              <w:autoSpaceDE w:val="0"/>
              <w:autoSpaceDN w:val="0"/>
              <w:adjustRightInd w:val="0"/>
              <w:spacing w:before="60" w:after="60"/>
              <w:ind w:left="62" w:right="261"/>
              <w:rPr>
                <w:rFonts w:cs="Arial"/>
                <w:sz w:val="20"/>
              </w:rPr>
            </w:pPr>
            <w:r w:rsidRPr="00BC0433">
              <w:rPr>
                <w:rFonts w:cs="Arial"/>
                <w:sz w:val="20"/>
              </w:rPr>
              <w:t>Os</w:t>
            </w:r>
            <w:r>
              <w:rPr>
                <w:rFonts w:cs="Arial"/>
                <w:sz w:val="20"/>
              </w:rPr>
              <w:t xml:space="preserve"> </w:t>
            </w:r>
            <w:r w:rsidR="00261E96">
              <w:rPr>
                <w:rFonts w:cs="Arial"/>
                <w:sz w:val="20"/>
              </w:rPr>
              <w:t xml:space="preserve">60min intervalu </w:t>
            </w:r>
            <w:r w:rsidR="00261E96" w:rsidRPr="00261E96">
              <w:rPr>
                <w:rFonts w:cs="Arial"/>
                <w:sz w:val="20"/>
              </w:rPr>
              <w:t>veďte</w:t>
            </w:r>
            <w:r w:rsidR="00261E96" w:rsidRPr="00085558">
              <w:rPr>
                <w:rFonts w:cs="Arial"/>
                <w:sz w:val="20"/>
              </w:rPr>
              <w:t xml:space="preserve"> provozním odklonem </w:t>
            </w:r>
            <w:r w:rsidR="00261E96">
              <w:rPr>
                <w:rFonts w:cs="Arial"/>
                <w:sz w:val="20"/>
              </w:rPr>
              <w:t xml:space="preserve">do/z Odb Brno-Židenice (obraty souprav Brno-Maloměřice), ostatní Os </w:t>
            </w:r>
            <w:r>
              <w:rPr>
                <w:rFonts w:cs="Arial"/>
                <w:sz w:val="20"/>
              </w:rPr>
              <w:t>začínají/končí ve Brně-Slatině</w:t>
            </w:r>
          </w:p>
          <w:p w14:paraId="04512CB1" w14:textId="77777777" w:rsidR="00261E96" w:rsidRPr="00BC0433" w:rsidRDefault="00261E96" w:rsidP="00261E96">
            <w:pPr>
              <w:widowControl w:val="0"/>
              <w:kinsoku w:val="0"/>
              <w:overflowPunct w:val="0"/>
              <w:autoSpaceDE w:val="0"/>
              <w:autoSpaceDN w:val="0"/>
              <w:adjustRightInd w:val="0"/>
              <w:spacing w:before="60" w:after="60"/>
              <w:ind w:left="62" w:right="261"/>
              <w:rPr>
                <w:rFonts w:cs="Arial"/>
                <w:sz w:val="20"/>
              </w:rPr>
            </w:pPr>
            <w:r>
              <w:rPr>
                <w:rFonts w:cs="Arial"/>
                <w:sz w:val="20"/>
              </w:rPr>
              <w:t xml:space="preserve">Sp </w:t>
            </w:r>
            <w:r w:rsidRPr="00085558">
              <w:rPr>
                <w:rFonts w:cs="Arial"/>
                <w:sz w:val="20"/>
              </w:rPr>
              <w:t xml:space="preserve">provozním odklonem </w:t>
            </w:r>
            <w:r>
              <w:rPr>
                <w:rFonts w:cs="Arial"/>
                <w:sz w:val="20"/>
              </w:rPr>
              <w:t>do/z Odb Brno-Židenice (obraty souprav Brno-Maloměřice),</w:t>
            </w:r>
          </w:p>
        </w:tc>
      </w:tr>
      <w:tr w:rsidR="00BC0433" w:rsidRPr="00BC0433" w14:paraId="344FE1B0" w14:textId="77777777" w:rsidTr="00F91E03">
        <w:trPr>
          <w:trHeight w:val="57"/>
        </w:trPr>
        <w:tc>
          <w:tcPr>
            <w:tcW w:w="578" w:type="dxa"/>
            <w:tcBorders>
              <w:top w:val="single" w:sz="2" w:space="0" w:color="000000"/>
              <w:left w:val="single" w:sz="2" w:space="0" w:color="000000"/>
              <w:bottom w:val="single" w:sz="2" w:space="0" w:color="000000"/>
              <w:right w:val="single" w:sz="2" w:space="0" w:color="000000"/>
            </w:tcBorders>
          </w:tcPr>
          <w:p w14:paraId="6F460E67" w14:textId="77777777" w:rsidR="00BC0433" w:rsidRPr="00BC0433" w:rsidRDefault="00BC0433" w:rsidP="00BC0433">
            <w:pPr>
              <w:widowControl w:val="0"/>
              <w:kinsoku w:val="0"/>
              <w:overflowPunct w:val="0"/>
              <w:autoSpaceDE w:val="0"/>
              <w:autoSpaceDN w:val="0"/>
              <w:adjustRightInd w:val="0"/>
              <w:spacing w:before="60" w:after="60"/>
              <w:jc w:val="center"/>
              <w:rPr>
                <w:rFonts w:cs="Arial"/>
                <w:sz w:val="20"/>
              </w:rPr>
            </w:pPr>
            <w:r>
              <w:rPr>
                <w:rFonts w:cs="Arial"/>
                <w:sz w:val="20"/>
              </w:rPr>
              <w:t>R8</w:t>
            </w:r>
          </w:p>
        </w:tc>
        <w:tc>
          <w:tcPr>
            <w:tcW w:w="8781" w:type="dxa"/>
            <w:tcBorders>
              <w:top w:val="single" w:sz="2" w:space="0" w:color="000000"/>
              <w:left w:val="single" w:sz="2" w:space="0" w:color="000000"/>
              <w:bottom w:val="single" w:sz="2" w:space="0" w:color="000000"/>
              <w:right w:val="single" w:sz="2" w:space="0" w:color="000000"/>
            </w:tcBorders>
          </w:tcPr>
          <w:p w14:paraId="6DA37F19" w14:textId="77777777" w:rsidR="00BC0433" w:rsidRPr="00BC0433" w:rsidRDefault="00BC0433" w:rsidP="00BC0433">
            <w:pPr>
              <w:widowControl w:val="0"/>
              <w:kinsoku w:val="0"/>
              <w:overflowPunct w:val="0"/>
              <w:autoSpaceDE w:val="0"/>
              <w:autoSpaceDN w:val="0"/>
              <w:adjustRightInd w:val="0"/>
              <w:spacing w:before="60" w:after="60"/>
              <w:ind w:left="62" w:right="261"/>
              <w:rPr>
                <w:rFonts w:cs="Arial"/>
                <w:sz w:val="20"/>
              </w:rPr>
            </w:pPr>
            <w:r w:rsidRPr="00BC0433">
              <w:rPr>
                <w:rFonts w:cs="Arial"/>
                <w:sz w:val="20"/>
              </w:rPr>
              <w:t>R veďte provozním odklonem do/z Brna-Králova Pole (přes Odb Černovice, zhlaví Táborská), zastaví v Brně-Židenicích</w:t>
            </w:r>
          </w:p>
        </w:tc>
      </w:tr>
      <w:tr w:rsidR="00BC0433" w:rsidRPr="00BC0433" w14:paraId="06949773" w14:textId="77777777" w:rsidTr="00F91E03">
        <w:trPr>
          <w:trHeight w:val="57"/>
        </w:trPr>
        <w:tc>
          <w:tcPr>
            <w:tcW w:w="578" w:type="dxa"/>
            <w:tcBorders>
              <w:top w:val="single" w:sz="2" w:space="0" w:color="000000"/>
              <w:left w:val="single" w:sz="2" w:space="0" w:color="000000"/>
              <w:bottom w:val="single" w:sz="2" w:space="0" w:color="000000"/>
              <w:right w:val="single" w:sz="2" w:space="0" w:color="000000"/>
            </w:tcBorders>
          </w:tcPr>
          <w:p w14:paraId="7791DD4C" w14:textId="77777777" w:rsidR="00BC0433" w:rsidRPr="00BC0433" w:rsidRDefault="00BC0433" w:rsidP="00BC0433">
            <w:pPr>
              <w:widowControl w:val="0"/>
              <w:kinsoku w:val="0"/>
              <w:overflowPunct w:val="0"/>
              <w:autoSpaceDE w:val="0"/>
              <w:autoSpaceDN w:val="0"/>
              <w:adjustRightInd w:val="0"/>
              <w:spacing w:before="60" w:after="60"/>
              <w:jc w:val="center"/>
              <w:rPr>
                <w:rFonts w:cs="Arial"/>
                <w:sz w:val="20"/>
              </w:rPr>
            </w:pPr>
            <w:r>
              <w:rPr>
                <w:rFonts w:cs="Arial"/>
                <w:sz w:val="20"/>
              </w:rPr>
              <w:t>R9</w:t>
            </w:r>
          </w:p>
        </w:tc>
        <w:tc>
          <w:tcPr>
            <w:tcW w:w="8781" w:type="dxa"/>
            <w:tcBorders>
              <w:top w:val="single" w:sz="2" w:space="0" w:color="000000"/>
              <w:left w:val="single" w:sz="2" w:space="0" w:color="000000"/>
              <w:bottom w:val="single" w:sz="2" w:space="0" w:color="000000"/>
              <w:right w:val="single" w:sz="2" w:space="0" w:color="000000"/>
            </w:tcBorders>
          </w:tcPr>
          <w:p w14:paraId="31E3ADF0" w14:textId="77777777" w:rsidR="00BC0433" w:rsidRPr="00BC0433" w:rsidRDefault="00BC0433" w:rsidP="00BC0433">
            <w:pPr>
              <w:widowControl w:val="0"/>
              <w:kinsoku w:val="0"/>
              <w:overflowPunct w:val="0"/>
              <w:autoSpaceDE w:val="0"/>
              <w:autoSpaceDN w:val="0"/>
              <w:adjustRightInd w:val="0"/>
              <w:spacing w:before="60" w:after="60"/>
              <w:ind w:left="62" w:right="261"/>
              <w:rPr>
                <w:rFonts w:cs="Arial"/>
                <w:sz w:val="20"/>
              </w:rPr>
            </w:pPr>
            <w:r w:rsidRPr="00BC0433">
              <w:rPr>
                <w:rFonts w:cs="Arial"/>
                <w:sz w:val="20"/>
              </w:rPr>
              <w:t>R začínají/končí v Brně-Králově Poli</w:t>
            </w:r>
          </w:p>
        </w:tc>
      </w:tr>
      <w:tr w:rsidR="00BC0433" w:rsidRPr="00BC0433" w14:paraId="61C15373" w14:textId="77777777" w:rsidTr="00F91E03">
        <w:trPr>
          <w:trHeight w:val="57"/>
        </w:trPr>
        <w:tc>
          <w:tcPr>
            <w:tcW w:w="578" w:type="dxa"/>
            <w:tcBorders>
              <w:top w:val="single" w:sz="2" w:space="0" w:color="000000"/>
              <w:left w:val="single" w:sz="2" w:space="0" w:color="000000"/>
              <w:bottom w:val="single" w:sz="2" w:space="0" w:color="000000"/>
              <w:right w:val="single" w:sz="2" w:space="0" w:color="000000"/>
            </w:tcBorders>
          </w:tcPr>
          <w:p w14:paraId="0D82C04B" w14:textId="77777777" w:rsidR="00BC0433" w:rsidRDefault="00BC0433" w:rsidP="00BC0433">
            <w:pPr>
              <w:widowControl w:val="0"/>
              <w:kinsoku w:val="0"/>
              <w:overflowPunct w:val="0"/>
              <w:autoSpaceDE w:val="0"/>
              <w:autoSpaceDN w:val="0"/>
              <w:adjustRightInd w:val="0"/>
              <w:spacing w:before="60" w:after="60"/>
              <w:jc w:val="center"/>
              <w:rPr>
                <w:rFonts w:cs="Arial"/>
                <w:sz w:val="20"/>
              </w:rPr>
            </w:pPr>
            <w:r>
              <w:rPr>
                <w:rFonts w:cs="Arial"/>
                <w:sz w:val="20"/>
              </w:rPr>
              <w:t>R11</w:t>
            </w:r>
          </w:p>
        </w:tc>
        <w:tc>
          <w:tcPr>
            <w:tcW w:w="8781" w:type="dxa"/>
            <w:tcBorders>
              <w:top w:val="single" w:sz="2" w:space="0" w:color="000000"/>
              <w:left w:val="single" w:sz="2" w:space="0" w:color="000000"/>
              <w:bottom w:val="single" w:sz="2" w:space="0" w:color="000000"/>
              <w:right w:val="single" w:sz="2" w:space="0" w:color="000000"/>
            </w:tcBorders>
          </w:tcPr>
          <w:p w14:paraId="6C17A27C" w14:textId="77777777" w:rsidR="00BC0433" w:rsidRPr="00BC0433" w:rsidRDefault="00BC0433" w:rsidP="00BC0433">
            <w:pPr>
              <w:widowControl w:val="0"/>
              <w:kinsoku w:val="0"/>
              <w:overflowPunct w:val="0"/>
              <w:autoSpaceDE w:val="0"/>
              <w:autoSpaceDN w:val="0"/>
              <w:adjustRightInd w:val="0"/>
              <w:spacing w:before="60" w:after="60"/>
              <w:ind w:left="62" w:right="261"/>
              <w:rPr>
                <w:rFonts w:cs="Arial"/>
                <w:sz w:val="20"/>
              </w:rPr>
            </w:pPr>
            <w:r w:rsidRPr="00BC0433">
              <w:rPr>
                <w:rFonts w:cs="Arial"/>
                <w:sz w:val="20"/>
              </w:rPr>
              <w:t>R veďte provozním odklonem do/z Brna dolního nádraží</w:t>
            </w:r>
          </w:p>
        </w:tc>
      </w:tr>
      <w:tr w:rsidR="00BC0433" w:rsidRPr="00BC0433" w14:paraId="48062CA0" w14:textId="77777777" w:rsidTr="00F91E03">
        <w:trPr>
          <w:trHeight w:val="57"/>
        </w:trPr>
        <w:tc>
          <w:tcPr>
            <w:tcW w:w="578" w:type="dxa"/>
            <w:tcBorders>
              <w:top w:val="single" w:sz="2" w:space="0" w:color="000000"/>
              <w:left w:val="single" w:sz="2" w:space="0" w:color="000000"/>
              <w:bottom w:val="single" w:sz="2" w:space="0" w:color="000000"/>
              <w:right w:val="single" w:sz="2" w:space="0" w:color="000000"/>
            </w:tcBorders>
          </w:tcPr>
          <w:p w14:paraId="50AB4BE7" w14:textId="77777777" w:rsidR="00BC0433" w:rsidRPr="00BC0433" w:rsidRDefault="00BC0433" w:rsidP="00BC0433">
            <w:pPr>
              <w:widowControl w:val="0"/>
              <w:kinsoku w:val="0"/>
              <w:overflowPunct w:val="0"/>
              <w:autoSpaceDE w:val="0"/>
              <w:autoSpaceDN w:val="0"/>
              <w:adjustRightInd w:val="0"/>
              <w:spacing w:before="60" w:after="60"/>
              <w:jc w:val="center"/>
              <w:rPr>
                <w:rFonts w:cs="Arial"/>
                <w:sz w:val="20"/>
              </w:rPr>
            </w:pPr>
            <w:r>
              <w:rPr>
                <w:rFonts w:cs="Arial"/>
                <w:sz w:val="20"/>
              </w:rPr>
              <w:t>R12</w:t>
            </w:r>
          </w:p>
        </w:tc>
        <w:tc>
          <w:tcPr>
            <w:tcW w:w="8781" w:type="dxa"/>
            <w:tcBorders>
              <w:top w:val="single" w:sz="2" w:space="0" w:color="000000"/>
              <w:left w:val="single" w:sz="2" w:space="0" w:color="000000"/>
              <w:bottom w:val="single" w:sz="2" w:space="0" w:color="000000"/>
              <w:right w:val="single" w:sz="2" w:space="0" w:color="000000"/>
            </w:tcBorders>
          </w:tcPr>
          <w:p w14:paraId="568BB0B0" w14:textId="77777777" w:rsidR="00BC0433" w:rsidRPr="00BC0433" w:rsidRDefault="00BC0433" w:rsidP="00BC0433">
            <w:pPr>
              <w:widowControl w:val="0"/>
              <w:kinsoku w:val="0"/>
              <w:overflowPunct w:val="0"/>
              <w:autoSpaceDE w:val="0"/>
              <w:autoSpaceDN w:val="0"/>
              <w:adjustRightInd w:val="0"/>
              <w:spacing w:before="60" w:after="60"/>
              <w:ind w:left="62" w:right="261"/>
              <w:rPr>
                <w:rFonts w:cs="Arial"/>
                <w:sz w:val="20"/>
              </w:rPr>
            </w:pPr>
            <w:r w:rsidRPr="00BC0433">
              <w:rPr>
                <w:rFonts w:cs="Arial"/>
                <w:sz w:val="20"/>
              </w:rPr>
              <w:t>R veďte provozním odklonem do/z Brna-Králova Pole (přes Odb Černovice, zhlaví Táborská), zastaví v Brně-Židenicích</w:t>
            </w:r>
          </w:p>
        </w:tc>
      </w:tr>
      <w:tr w:rsidR="00BC0433" w:rsidRPr="00BC0433" w14:paraId="4F486C31" w14:textId="77777777" w:rsidTr="00F91E03">
        <w:trPr>
          <w:trHeight w:val="57"/>
        </w:trPr>
        <w:tc>
          <w:tcPr>
            <w:tcW w:w="578" w:type="dxa"/>
            <w:tcBorders>
              <w:top w:val="single" w:sz="2" w:space="0" w:color="000000"/>
              <w:left w:val="single" w:sz="2" w:space="0" w:color="000000"/>
              <w:bottom w:val="single" w:sz="2" w:space="0" w:color="000000"/>
              <w:right w:val="single" w:sz="2" w:space="0" w:color="000000"/>
            </w:tcBorders>
          </w:tcPr>
          <w:p w14:paraId="2FEAC40D" w14:textId="77777777" w:rsidR="00BC0433" w:rsidRPr="00BC0433" w:rsidRDefault="00BC0433" w:rsidP="00BC0433">
            <w:pPr>
              <w:widowControl w:val="0"/>
              <w:kinsoku w:val="0"/>
              <w:overflowPunct w:val="0"/>
              <w:autoSpaceDE w:val="0"/>
              <w:autoSpaceDN w:val="0"/>
              <w:adjustRightInd w:val="0"/>
              <w:spacing w:before="60" w:after="60"/>
              <w:jc w:val="center"/>
              <w:rPr>
                <w:rFonts w:cs="Arial"/>
                <w:sz w:val="20"/>
              </w:rPr>
            </w:pPr>
            <w:r>
              <w:rPr>
                <w:rFonts w:cs="Arial"/>
                <w:sz w:val="20"/>
              </w:rPr>
              <w:t>R13</w:t>
            </w:r>
          </w:p>
        </w:tc>
        <w:tc>
          <w:tcPr>
            <w:tcW w:w="8781" w:type="dxa"/>
            <w:tcBorders>
              <w:top w:val="single" w:sz="2" w:space="0" w:color="000000"/>
              <w:left w:val="single" w:sz="2" w:space="0" w:color="000000"/>
              <w:bottom w:val="single" w:sz="2" w:space="0" w:color="000000"/>
              <w:right w:val="single" w:sz="2" w:space="0" w:color="000000"/>
            </w:tcBorders>
          </w:tcPr>
          <w:p w14:paraId="5C6FFCF7" w14:textId="77777777" w:rsidR="00BC0433" w:rsidRPr="00BC0433" w:rsidRDefault="00BC0433" w:rsidP="00BC0433">
            <w:pPr>
              <w:widowControl w:val="0"/>
              <w:kinsoku w:val="0"/>
              <w:overflowPunct w:val="0"/>
              <w:autoSpaceDE w:val="0"/>
              <w:autoSpaceDN w:val="0"/>
              <w:adjustRightInd w:val="0"/>
              <w:spacing w:before="60" w:after="60"/>
              <w:ind w:left="287" w:right="259" w:hanging="226"/>
              <w:rPr>
                <w:rFonts w:cs="Arial"/>
                <w:sz w:val="20"/>
              </w:rPr>
            </w:pPr>
            <w:r w:rsidRPr="00BC0433">
              <w:rPr>
                <w:rFonts w:cs="Arial"/>
                <w:sz w:val="20"/>
              </w:rPr>
              <w:t>R veďte provozním odklonem do/z Brna dolního nádraží</w:t>
            </w:r>
          </w:p>
        </w:tc>
      </w:tr>
      <w:tr w:rsidR="00BC0433" w:rsidRPr="00BC0433" w14:paraId="43D6528C" w14:textId="77777777" w:rsidTr="00F91E03">
        <w:trPr>
          <w:trHeight w:val="57"/>
        </w:trPr>
        <w:tc>
          <w:tcPr>
            <w:tcW w:w="578" w:type="dxa"/>
            <w:tcBorders>
              <w:top w:val="single" w:sz="2" w:space="0" w:color="000000"/>
              <w:left w:val="single" w:sz="2" w:space="0" w:color="000000"/>
              <w:bottom w:val="single" w:sz="2" w:space="0" w:color="000000"/>
              <w:right w:val="single" w:sz="2" w:space="0" w:color="000000"/>
            </w:tcBorders>
          </w:tcPr>
          <w:p w14:paraId="286B7330" w14:textId="77777777" w:rsidR="00BC0433" w:rsidRPr="00BC0433" w:rsidRDefault="00BC0433" w:rsidP="00BC0433">
            <w:pPr>
              <w:widowControl w:val="0"/>
              <w:kinsoku w:val="0"/>
              <w:overflowPunct w:val="0"/>
              <w:autoSpaceDE w:val="0"/>
              <w:autoSpaceDN w:val="0"/>
              <w:adjustRightInd w:val="0"/>
              <w:spacing w:before="60" w:after="60"/>
              <w:jc w:val="center"/>
              <w:rPr>
                <w:rFonts w:cs="Arial"/>
                <w:sz w:val="20"/>
              </w:rPr>
            </w:pPr>
            <w:r w:rsidRPr="00085558">
              <w:rPr>
                <w:rFonts w:cs="Arial"/>
                <w:sz w:val="20"/>
              </w:rPr>
              <w:t>R19</w:t>
            </w:r>
          </w:p>
        </w:tc>
        <w:tc>
          <w:tcPr>
            <w:tcW w:w="8781" w:type="dxa"/>
            <w:tcBorders>
              <w:top w:val="single" w:sz="2" w:space="0" w:color="000000"/>
              <w:left w:val="single" w:sz="2" w:space="0" w:color="000000"/>
              <w:bottom w:val="single" w:sz="2" w:space="0" w:color="000000"/>
              <w:right w:val="single" w:sz="2" w:space="0" w:color="000000"/>
            </w:tcBorders>
          </w:tcPr>
          <w:p w14:paraId="3D2EB4AE" w14:textId="77777777" w:rsidR="00BC0433" w:rsidRPr="00BC0433" w:rsidRDefault="00BC0433" w:rsidP="00BC0433">
            <w:pPr>
              <w:widowControl w:val="0"/>
              <w:kinsoku w:val="0"/>
              <w:overflowPunct w:val="0"/>
              <w:autoSpaceDE w:val="0"/>
              <w:autoSpaceDN w:val="0"/>
              <w:adjustRightInd w:val="0"/>
              <w:spacing w:before="60" w:after="60"/>
              <w:ind w:left="287" w:right="259" w:hanging="226"/>
              <w:rPr>
                <w:rFonts w:cs="Arial"/>
                <w:sz w:val="20"/>
              </w:rPr>
            </w:pPr>
            <w:r w:rsidRPr="00085558">
              <w:rPr>
                <w:rFonts w:cs="Arial"/>
                <w:sz w:val="20"/>
              </w:rPr>
              <w:t xml:space="preserve">R </w:t>
            </w:r>
            <w:r w:rsidRPr="00BC0433">
              <w:rPr>
                <w:rFonts w:cs="Arial"/>
                <w:sz w:val="20"/>
              </w:rPr>
              <w:t>veďte</w:t>
            </w:r>
            <w:r w:rsidRPr="00085558">
              <w:rPr>
                <w:rFonts w:cs="Arial"/>
                <w:sz w:val="20"/>
              </w:rPr>
              <w:t xml:space="preserve"> provozním odklonem do/z Brn</w:t>
            </w:r>
            <w:r w:rsidR="00187509">
              <w:rPr>
                <w:rFonts w:cs="Arial"/>
                <w:sz w:val="20"/>
              </w:rPr>
              <w:t>a</w:t>
            </w:r>
            <w:r w:rsidRPr="00085558">
              <w:rPr>
                <w:rFonts w:cs="Arial"/>
                <w:sz w:val="20"/>
              </w:rPr>
              <w:t xml:space="preserve"> dolní</w:t>
            </w:r>
            <w:r>
              <w:rPr>
                <w:rFonts w:cs="Arial"/>
                <w:sz w:val="20"/>
              </w:rPr>
              <w:t>ho</w:t>
            </w:r>
            <w:r w:rsidRPr="00085558">
              <w:rPr>
                <w:rFonts w:cs="Arial"/>
                <w:sz w:val="20"/>
              </w:rPr>
              <w:t xml:space="preserve"> nádraží</w:t>
            </w:r>
            <w:r>
              <w:rPr>
                <w:rFonts w:cs="Arial"/>
                <w:sz w:val="20"/>
              </w:rPr>
              <w:t>, ev. až do Modřic.</w:t>
            </w:r>
          </w:p>
        </w:tc>
      </w:tr>
      <w:tr w:rsidR="00BC0433" w:rsidRPr="00BC0433" w14:paraId="13FDA990" w14:textId="77777777" w:rsidTr="00F91E03">
        <w:trPr>
          <w:trHeight w:val="57"/>
        </w:trPr>
        <w:tc>
          <w:tcPr>
            <w:tcW w:w="578" w:type="dxa"/>
            <w:tcBorders>
              <w:top w:val="single" w:sz="2" w:space="0" w:color="000000"/>
              <w:left w:val="single" w:sz="2" w:space="0" w:color="000000"/>
              <w:bottom w:val="single" w:sz="2" w:space="0" w:color="000000"/>
              <w:right w:val="single" w:sz="2" w:space="0" w:color="000000"/>
            </w:tcBorders>
          </w:tcPr>
          <w:p w14:paraId="1029AED0" w14:textId="77777777" w:rsidR="00BC0433" w:rsidRPr="00085558" w:rsidRDefault="00BC0433" w:rsidP="00BC0433">
            <w:pPr>
              <w:widowControl w:val="0"/>
              <w:kinsoku w:val="0"/>
              <w:overflowPunct w:val="0"/>
              <w:autoSpaceDE w:val="0"/>
              <w:autoSpaceDN w:val="0"/>
              <w:adjustRightInd w:val="0"/>
              <w:spacing w:before="60" w:after="60"/>
              <w:jc w:val="center"/>
              <w:rPr>
                <w:rFonts w:cs="Arial"/>
                <w:sz w:val="20"/>
              </w:rPr>
            </w:pPr>
            <w:r w:rsidRPr="00D520CF">
              <w:rPr>
                <w:rFonts w:cs="Arial"/>
                <w:spacing w:val="-1"/>
                <w:sz w:val="20"/>
              </w:rPr>
              <w:t>Pozn.</w:t>
            </w:r>
          </w:p>
        </w:tc>
        <w:tc>
          <w:tcPr>
            <w:tcW w:w="8781" w:type="dxa"/>
            <w:tcBorders>
              <w:top w:val="single" w:sz="2" w:space="0" w:color="000000"/>
              <w:left w:val="single" w:sz="2" w:space="0" w:color="000000"/>
              <w:bottom w:val="single" w:sz="2" w:space="0" w:color="000000"/>
              <w:right w:val="single" w:sz="2" w:space="0" w:color="000000"/>
            </w:tcBorders>
          </w:tcPr>
          <w:p w14:paraId="2A240EE5" w14:textId="77777777" w:rsidR="00BC0433" w:rsidRDefault="00BC0433" w:rsidP="00BC0433">
            <w:pPr>
              <w:widowControl w:val="0"/>
              <w:kinsoku w:val="0"/>
              <w:overflowPunct w:val="0"/>
              <w:autoSpaceDE w:val="0"/>
              <w:autoSpaceDN w:val="0"/>
              <w:adjustRightInd w:val="0"/>
              <w:spacing w:before="60" w:after="60"/>
              <w:ind w:left="56"/>
              <w:rPr>
                <w:rFonts w:cs="Arial"/>
                <w:spacing w:val="-1"/>
                <w:sz w:val="20"/>
              </w:rPr>
            </w:pPr>
            <w:r w:rsidRPr="000F28F8">
              <w:rPr>
                <w:rFonts w:cs="Arial"/>
                <w:b/>
                <w:bCs/>
                <w:spacing w:val="-1"/>
                <w:sz w:val="20"/>
              </w:rPr>
              <w:t>ND</w:t>
            </w:r>
            <w:r>
              <w:rPr>
                <w:rFonts w:cs="Arial"/>
                <w:b/>
                <w:bCs/>
                <w:sz w:val="20"/>
              </w:rPr>
              <w:t xml:space="preserve"> </w:t>
            </w:r>
            <w:r w:rsidRPr="000F28F8">
              <w:rPr>
                <w:rFonts w:cs="Arial"/>
                <w:spacing w:val="-1"/>
                <w:sz w:val="20"/>
              </w:rPr>
              <w:t>Brno</w:t>
            </w:r>
            <w:r>
              <w:rPr>
                <w:rFonts w:cs="Arial"/>
                <w:spacing w:val="-1"/>
                <w:sz w:val="20"/>
              </w:rPr>
              <w:t xml:space="preserve"> hl.n. – Brno dolní n.</w:t>
            </w:r>
          </w:p>
          <w:p w14:paraId="445C3CE9" w14:textId="77777777" w:rsidR="00BC0433" w:rsidRDefault="00BC0433" w:rsidP="00BC0433">
            <w:pPr>
              <w:widowControl w:val="0"/>
              <w:kinsoku w:val="0"/>
              <w:overflowPunct w:val="0"/>
              <w:autoSpaceDE w:val="0"/>
              <w:autoSpaceDN w:val="0"/>
              <w:adjustRightInd w:val="0"/>
              <w:spacing w:before="60" w:after="60"/>
              <w:ind w:left="56"/>
              <w:rPr>
                <w:rFonts w:cs="Arial"/>
                <w:b/>
                <w:bCs/>
                <w:spacing w:val="-1"/>
                <w:sz w:val="20"/>
              </w:rPr>
            </w:pPr>
            <w:r>
              <w:rPr>
                <w:rFonts w:cs="Arial"/>
                <w:b/>
                <w:bCs/>
                <w:spacing w:val="-1"/>
                <w:sz w:val="20"/>
              </w:rPr>
              <w:t xml:space="preserve">ND </w:t>
            </w:r>
            <w:r w:rsidRPr="00BC0433">
              <w:rPr>
                <w:rFonts w:cs="Arial"/>
                <w:spacing w:val="-1"/>
                <w:sz w:val="20"/>
              </w:rPr>
              <w:t>Brno hl.n. – Brno-Chrlice</w:t>
            </w:r>
          </w:p>
          <w:p w14:paraId="219988B1" w14:textId="77777777" w:rsidR="00BC0433" w:rsidRDefault="00BC0433" w:rsidP="00BC0433">
            <w:pPr>
              <w:widowControl w:val="0"/>
              <w:kinsoku w:val="0"/>
              <w:overflowPunct w:val="0"/>
              <w:autoSpaceDE w:val="0"/>
              <w:autoSpaceDN w:val="0"/>
              <w:adjustRightInd w:val="0"/>
              <w:spacing w:before="60" w:after="60"/>
              <w:ind w:left="56"/>
              <w:rPr>
                <w:rFonts w:cs="Arial"/>
                <w:spacing w:val="-1"/>
                <w:sz w:val="20"/>
              </w:rPr>
            </w:pPr>
            <w:r>
              <w:rPr>
                <w:rFonts w:cs="Arial"/>
                <w:b/>
                <w:bCs/>
                <w:spacing w:val="-1"/>
                <w:sz w:val="20"/>
              </w:rPr>
              <w:t xml:space="preserve">ND </w:t>
            </w:r>
            <w:r w:rsidRPr="00BC0433">
              <w:rPr>
                <w:rFonts w:cs="Arial"/>
                <w:spacing w:val="-1"/>
                <w:sz w:val="20"/>
              </w:rPr>
              <w:t xml:space="preserve">Brno hl.n. </w:t>
            </w:r>
            <w:r>
              <w:rPr>
                <w:rFonts w:cs="Arial"/>
                <w:spacing w:val="-1"/>
                <w:sz w:val="20"/>
              </w:rPr>
              <w:t>–</w:t>
            </w:r>
            <w:r w:rsidRPr="00BC0433">
              <w:rPr>
                <w:rFonts w:cs="Arial"/>
                <w:spacing w:val="-1"/>
                <w:sz w:val="20"/>
              </w:rPr>
              <w:t xml:space="preserve"> Střelice</w:t>
            </w:r>
          </w:p>
          <w:p w14:paraId="1A1DC42C" w14:textId="77777777" w:rsidR="00261E96" w:rsidRDefault="00261E96" w:rsidP="00BC0433">
            <w:pPr>
              <w:widowControl w:val="0"/>
              <w:kinsoku w:val="0"/>
              <w:overflowPunct w:val="0"/>
              <w:autoSpaceDE w:val="0"/>
              <w:autoSpaceDN w:val="0"/>
              <w:adjustRightInd w:val="0"/>
              <w:spacing w:before="60" w:after="60"/>
              <w:ind w:left="56"/>
              <w:rPr>
                <w:rFonts w:cs="Arial"/>
                <w:spacing w:val="-1"/>
                <w:sz w:val="20"/>
              </w:rPr>
            </w:pPr>
            <w:r>
              <w:rPr>
                <w:rFonts w:cs="Arial"/>
                <w:b/>
                <w:bCs/>
                <w:spacing w:val="-1"/>
                <w:sz w:val="20"/>
              </w:rPr>
              <w:t xml:space="preserve">ND </w:t>
            </w:r>
            <w:r w:rsidRPr="00261E96">
              <w:rPr>
                <w:rFonts w:cs="Arial"/>
                <w:spacing w:val="-1"/>
                <w:sz w:val="20"/>
              </w:rPr>
              <w:t>Brno hl.n. – Brno-Slatina</w:t>
            </w:r>
          </w:p>
          <w:p w14:paraId="02FB859C" w14:textId="77777777" w:rsidR="00BC0433" w:rsidRPr="00BC0433" w:rsidRDefault="00BC0433" w:rsidP="00BC0433">
            <w:pPr>
              <w:widowControl w:val="0"/>
              <w:kinsoku w:val="0"/>
              <w:overflowPunct w:val="0"/>
              <w:autoSpaceDE w:val="0"/>
              <w:autoSpaceDN w:val="0"/>
              <w:adjustRightInd w:val="0"/>
              <w:spacing w:before="60" w:after="60"/>
              <w:ind w:left="282" w:right="131" w:hanging="226"/>
              <w:rPr>
                <w:rFonts w:cs="Arial"/>
                <w:b/>
                <w:bCs/>
                <w:spacing w:val="-1"/>
                <w:sz w:val="20"/>
              </w:rPr>
            </w:pPr>
            <w:r w:rsidRPr="00D520CF">
              <w:rPr>
                <w:rFonts w:cs="Arial"/>
                <w:b/>
                <w:bCs/>
                <w:spacing w:val="-1"/>
                <w:sz w:val="20"/>
              </w:rPr>
              <w:t>MHD</w:t>
            </w:r>
            <w:r w:rsidRPr="00085558">
              <w:rPr>
                <w:rFonts w:cs="Arial"/>
                <w:b/>
                <w:bCs/>
                <w:spacing w:val="-1"/>
                <w:sz w:val="20"/>
              </w:rPr>
              <w:t xml:space="preserve">: </w:t>
            </w:r>
            <w:r w:rsidRPr="00085558">
              <w:rPr>
                <w:rFonts w:cs="Arial"/>
                <w:spacing w:val="-1"/>
                <w:sz w:val="20"/>
              </w:rPr>
              <w:t>linka 2 Hlavní nádraží – Kuldova.</w:t>
            </w:r>
          </w:p>
          <w:p w14:paraId="064158F0" w14:textId="77777777" w:rsidR="00BC0433" w:rsidRPr="00085558" w:rsidRDefault="00BC0433" w:rsidP="00BC0433">
            <w:pPr>
              <w:widowControl w:val="0"/>
              <w:kinsoku w:val="0"/>
              <w:overflowPunct w:val="0"/>
              <w:autoSpaceDE w:val="0"/>
              <w:autoSpaceDN w:val="0"/>
              <w:adjustRightInd w:val="0"/>
              <w:spacing w:before="60" w:after="60"/>
              <w:ind w:left="287" w:right="259" w:hanging="226"/>
              <w:rPr>
                <w:rFonts w:cs="Arial"/>
                <w:sz w:val="20"/>
              </w:rPr>
            </w:pPr>
            <w:r w:rsidRPr="00085558">
              <w:rPr>
                <w:rFonts w:cs="Arial"/>
                <w:spacing w:val="-1"/>
                <w:sz w:val="20"/>
              </w:rPr>
              <w:t>Informátor</w:t>
            </w:r>
            <w:r w:rsidRPr="005C0BA9">
              <w:rPr>
                <w:rFonts w:cs="Arial"/>
                <w:spacing w:val="-1"/>
                <w:sz w:val="20"/>
              </w:rPr>
              <w:t xml:space="preserve">: Brno hl.n., </w:t>
            </w:r>
            <w:r>
              <w:rPr>
                <w:rFonts w:cs="Arial"/>
                <w:spacing w:val="-1"/>
                <w:sz w:val="20"/>
              </w:rPr>
              <w:t xml:space="preserve">Brno dolní n., Brno-Slatina, Brno-Židenice, Brno-Chrlice, Střelice </w:t>
            </w:r>
          </w:p>
        </w:tc>
      </w:tr>
    </w:tbl>
    <w:p w14:paraId="055EB087" w14:textId="77777777" w:rsidR="00BC0433" w:rsidRDefault="00BC0433" w:rsidP="00230656">
      <w:pPr>
        <w:spacing w:before="0" w:after="0"/>
        <w:rPr>
          <w:rFonts w:cs="Arial"/>
        </w:rPr>
      </w:pPr>
    </w:p>
    <w:p w14:paraId="1CA6F09E" w14:textId="77777777" w:rsidR="00BC0433" w:rsidRPr="00F72CCF" w:rsidRDefault="00BC0433" w:rsidP="00230656">
      <w:pPr>
        <w:spacing w:before="0" w:after="0"/>
        <w:rPr>
          <w:rFonts w:cs="Arial"/>
        </w:rPr>
      </w:pPr>
    </w:p>
    <w:sectPr w:rsidR="00BC0433" w:rsidRPr="00F72CCF" w:rsidSect="00EC2EF9">
      <w:headerReference w:type="default" r:id="rId15"/>
      <w:footerReference w:type="default" r:id="rId16"/>
      <w:pgSz w:w="11907" w:h="16840" w:code="9"/>
      <w:pgMar w:top="1247" w:right="1134" w:bottom="1560" w:left="1418" w:header="709" w:footer="771" w:gutter="0"/>
      <w:cols w:space="708" w:equalWidth="0">
        <w:col w:w="9355" w:space="709"/>
      </w:cols>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7160F" w14:textId="77777777" w:rsidR="000F087C" w:rsidRDefault="000F087C">
      <w:r>
        <w:separator/>
      </w:r>
    </w:p>
  </w:endnote>
  <w:endnote w:type="continuationSeparator" w:id="0">
    <w:p w14:paraId="53AB3E61" w14:textId="77777777" w:rsidR="000F087C" w:rsidRDefault="000F087C">
      <w:r>
        <w:continuationSeparator/>
      </w:r>
    </w:p>
  </w:endnote>
  <w:endnote w:type="continuationNotice" w:id="1">
    <w:p w14:paraId="68E80827" w14:textId="77777777" w:rsidR="000F087C" w:rsidRDefault="000F087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24AD5" w14:textId="77777777" w:rsidR="003712F2" w:rsidRDefault="003712F2">
    <w:pPr>
      <w:pStyle w:val="Zpat"/>
      <w:pBdr>
        <w:top w:val="single" w:sz="4" w:space="1" w:color="auto"/>
      </w:pBdr>
      <w:rPr>
        <w:rFonts w:ascii="Arial Narrow" w:hAnsi="Arial Narrow"/>
      </w:rPr>
    </w:pPr>
    <w:r>
      <w:rPr>
        <w:rStyle w:val="slostrnky"/>
        <w:rFonts w:cs="Arial"/>
        <w:sz w:val="20"/>
      </w:rPr>
      <w:fldChar w:fldCharType="begin"/>
    </w:r>
    <w:r>
      <w:rPr>
        <w:rStyle w:val="slostrnky"/>
        <w:rFonts w:cs="Arial"/>
        <w:sz w:val="20"/>
      </w:rPr>
      <w:instrText xml:space="preserve"> PAGE </w:instrText>
    </w:r>
    <w:r>
      <w:rPr>
        <w:rStyle w:val="slostrnky"/>
        <w:rFonts w:cs="Arial"/>
        <w:sz w:val="20"/>
      </w:rPr>
      <w:fldChar w:fldCharType="separate"/>
    </w:r>
    <w:r w:rsidR="00C634C9">
      <w:rPr>
        <w:rStyle w:val="slostrnky"/>
        <w:rFonts w:cs="Arial"/>
        <w:noProof/>
        <w:sz w:val="20"/>
      </w:rPr>
      <w:t>19</w:t>
    </w:r>
    <w:r>
      <w:rPr>
        <w:rStyle w:val="slostrnky"/>
        <w:rFonts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B27C7" w14:textId="77777777" w:rsidR="000F087C" w:rsidRDefault="000F087C">
      <w:r>
        <w:separator/>
      </w:r>
    </w:p>
  </w:footnote>
  <w:footnote w:type="continuationSeparator" w:id="0">
    <w:p w14:paraId="297239CA" w14:textId="77777777" w:rsidR="000F087C" w:rsidRDefault="000F087C">
      <w:r>
        <w:continuationSeparator/>
      </w:r>
    </w:p>
  </w:footnote>
  <w:footnote w:type="continuationNotice" w:id="1">
    <w:p w14:paraId="4514EC47" w14:textId="77777777" w:rsidR="000F087C" w:rsidRDefault="000F087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D9312" w14:textId="77777777" w:rsidR="003712F2" w:rsidRDefault="003712F2" w:rsidP="00D27A4B">
    <w:pPr>
      <w:pStyle w:val="Zhlav"/>
      <w:pBdr>
        <w:bottom w:val="single" w:sz="4" w:space="1" w:color="auto"/>
      </w:pBdr>
      <w:rPr>
        <w:rFonts w:cs="Arial"/>
        <w:sz w:val="22"/>
      </w:rPr>
    </w:pPr>
    <w:r>
      <w:rPr>
        <w:rFonts w:cs="Arial"/>
        <w:sz w:val="22"/>
      </w:rPr>
      <w:t xml:space="preserve">Garance návazností IDS JMK </w:t>
    </w:r>
    <w:r w:rsidRPr="00D27A4B">
      <w:rPr>
        <w:rFonts w:cs="Arial"/>
        <w:sz w:val="22"/>
      </w:rPr>
      <w:t>jízdní řád 20</w:t>
    </w:r>
    <w:r w:rsidR="003F39E3" w:rsidRPr="00D27A4B">
      <w:rPr>
        <w:rFonts w:cs="Arial"/>
        <w:color w:val="7030A0"/>
        <w:sz w:val="22"/>
      </w:rPr>
      <w:t>24</w:t>
    </w:r>
    <w:r w:rsidRPr="00D27A4B">
      <w:rPr>
        <w:rFonts w:cs="Arial"/>
        <w:color w:val="7030A0"/>
        <w:sz w:val="22"/>
      </w:rPr>
      <w:t xml:space="preserve"> / </w:t>
    </w:r>
    <w:r w:rsidR="003F39E3" w:rsidRPr="00D27A4B">
      <w:rPr>
        <w:rFonts w:cs="Arial"/>
        <w:color w:val="7030A0"/>
        <w:sz w:val="22"/>
      </w:rPr>
      <w:t>25</w:t>
    </w:r>
    <w:r w:rsidR="00D27A4B">
      <w:rPr>
        <w:rFonts w:cs="Arial"/>
        <w:color w:val="7030A0"/>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DB60E46"/>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3550E81"/>
    <w:multiLevelType w:val="hybridMultilevel"/>
    <w:tmpl w:val="3E885734"/>
    <w:lvl w:ilvl="0" w:tplc="D626F2B0">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9237DA"/>
    <w:multiLevelType w:val="hybridMultilevel"/>
    <w:tmpl w:val="DD907A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C34FB1"/>
    <w:multiLevelType w:val="hybridMultilevel"/>
    <w:tmpl w:val="F22651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2F32ADD"/>
    <w:multiLevelType w:val="hybridMultilevel"/>
    <w:tmpl w:val="26284FA0"/>
    <w:lvl w:ilvl="0" w:tplc="04050001">
      <w:start w:val="1"/>
      <w:numFmt w:val="bullet"/>
      <w:lvlText w:val=""/>
      <w:lvlJc w:val="left"/>
      <w:pPr>
        <w:ind w:left="360" w:hanging="360"/>
      </w:pPr>
      <w:rPr>
        <w:rFonts w:ascii="Symbol" w:hAnsi="Symbol" w:hint="default"/>
        <w:b/>
        <w:color w:val="auto"/>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76CA838A">
      <w:start w:val="110"/>
      <w:numFmt w:val="bullet"/>
      <w:lvlText w:val=""/>
      <w:lvlJc w:val="left"/>
      <w:pPr>
        <w:ind w:left="2880" w:hanging="360"/>
      </w:pPr>
      <w:rPr>
        <w:rFonts w:ascii="Wingdings" w:eastAsia="Times New Roman" w:hAnsi="Wingdings" w:cs="Arial" w:hint="default"/>
      </w:r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4B14AD"/>
    <w:multiLevelType w:val="hybridMultilevel"/>
    <w:tmpl w:val="E4D4252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2B3C8E"/>
    <w:multiLevelType w:val="hybridMultilevel"/>
    <w:tmpl w:val="BF84D6D2"/>
    <w:lvl w:ilvl="0" w:tplc="0BB0B534">
      <w:start w:val="1"/>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6FB1F32"/>
    <w:multiLevelType w:val="hybridMultilevel"/>
    <w:tmpl w:val="E102B034"/>
    <w:lvl w:ilvl="0" w:tplc="0405000B">
      <w:start w:val="1"/>
      <w:numFmt w:val="bullet"/>
      <w:lvlText w:val=""/>
      <w:lvlJc w:val="left"/>
      <w:pPr>
        <w:ind w:left="360" w:hanging="360"/>
      </w:pPr>
      <w:rPr>
        <w:rFonts w:ascii="Wingdings" w:hAnsi="Wingdings" w:hint="default"/>
        <w:b/>
        <w:color w:val="auto"/>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76CA838A">
      <w:start w:val="110"/>
      <w:numFmt w:val="bullet"/>
      <w:lvlText w:val=""/>
      <w:lvlJc w:val="left"/>
      <w:pPr>
        <w:ind w:left="2880" w:hanging="360"/>
      </w:pPr>
      <w:rPr>
        <w:rFonts w:ascii="Wingdings" w:eastAsia="Times New Roman" w:hAnsi="Wingdings" w:cs="Arial" w:hint="default"/>
      </w:r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850DB7"/>
    <w:multiLevelType w:val="hybridMultilevel"/>
    <w:tmpl w:val="9A18F5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1051C"/>
    <w:multiLevelType w:val="hybridMultilevel"/>
    <w:tmpl w:val="54E8DA94"/>
    <w:lvl w:ilvl="0" w:tplc="0405000B">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30CA6DAA"/>
    <w:multiLevelType w:val="hybridMultilevel"/>
    <w:tmpl w:val="C5CEFC0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2E6585"/>
    <w:multiLevelType w:val="hybridMultilevel"/>
    <w:tmpl w:val="59D01CDE"/>
    <w:lvl w:ilvl="0" w:tplc="BDB0B230">
      <w:start w:val="1"/>
      <w:numFmt w:val="decimal"/>
      <w:lvlText w:val="%1."/>
      <w:lvlJc w:val="left"/>
      <w:pPr>
        <w:tabs>
          <w:tab w:val="num" w:pos="360"/>
        </w:tabs>
        <w:ind w:left="360" w:hanging="360"/>
      </w:pPr>
      <w:rPr>
        <w:rFonts w:cs="Times New Roman" w:hint="default"/>
        <w:strike w:val="0"/>
        <w:color w:val="auto"/>
        <w:sz w:val="20"/>
        <w:szCs w:val="20"/>
      </w:rPr>
    </w:lvl>
    <w:lvl w:ilvl="1" w:tplc="04050019" w:tentative="1">
      <w:start w:val="1"/>
      <w:numFmt w:val="lowerLetter"/>
      <w:lvlText w:val="%2."/>
      <w:lvlJc w:val="left"/>
      <w:pPr>
        <w:tabs>
          <w:tab w:val="num" w:pos="76"/>
        </w:tabs>
        <w:ind w:left="76" w:hanging="360"/>
      </w:pPr>
      <w:rPr>
        <w:rFonts w:cs="Times New Roman"/>
      </w:rPr>
    </w:lvl>
    <w:lvl w:ilvl="2" w:tplc="0405001B" w:tentative="1">
      <w:start w:val="1"/>
      <w:numFmt w:val="lowerRoman"/>
      <w:lvlText w:val="%3."/>
      <w:lvlJc w:val="right"/>
      <w:pPr>
        <w:tabs>
          <w:tab w:val="num" w:pos="796"/>
        </w:tabs>
        <w:ind w:left="796" w:hanging="180"/>
      </w:pPr>
      <w:rPr>
        <w:rFonts w:cs="Times New Roman"/>
      </w:rPr>
    </w:lvl>
    <w:lvl w:ilvl="3" w:tplc="0405000F">
      <w:start w:val="1"/>
      <w:numFmt w:val="decimal"/>
      <w:lvlText w:val="%4."/>
      <w:lvlJc w:val="left"/>
      <w:pPr>
        <w:tabs>
          <w:tab w:val="num" w:pos="1516"/>
        </w:tabs>
        <w:ind w:left="1516" w:hanging="360"/>
      </w:pPr>
      <w:rPr>
        <w:rFonts w:cs="Times New Roman"/>
      </w:rPr>
    </w:lvl>
    <w:lvl w:ilvl="4" w:tplc="04050019" w:tentative="1">
      <w:start w:val="1"/>
      <w:numFmt w:val="lowerLetter"/>
      <w:lvlText w:val="%5."/>
      <w:lvlJc w:val="left"/>
      <w:pPr>
        <w:tabs>
          <w:tab w:val="num" w:pos="2236"/>
        </w:tabs>
        <w:ind w:left="2236" w:hanging="360"/>
      </w:pPr>
      <w:rPr>
        <w:rFonts w:cs="Times New Roman"/>
      </w:rPr>
    </w:lvl>
    <w:lvl w:ilvl="5" w:tplc="0405001B" w:tentative="1">
      <w:start w:val="1"/>
      <w:numFmt w:val="lowerRoman"/>
      <w:lvlText w:val="%6."/>
      <w:lvlJc w:val="right"/>
      <w:pPr>
        <w:tabs>
          <w:tab w:val="num" w:pos="2956"/>
        </w:tabs>
        <w:ind w:left="2956" w:hanging="180"/>
      </w:pPr>
      <w:rPr>
        <w:rFonts w:cs="Times New Roman"/>
      </w:rPr>
    </w:lvl>
    <w:lvl w:ilvl="6" w:tplc="0405000F" w:tentative="1">
      <w:start w:val="1"/>
      <w:numFmt w:val="decimal"/>
      <w:lvlText w:val="%7."/>
      <w:lvlJc w:val="left"/>
      <w:pPr>
        <w:tabs>
          <w:tab w:val="num" w:pos="3676"/>
        </w:tabs>
        <w:ind w:left="3676" w:hanging="360"/>
      </w:pPr>
      <w:rPr>
        <w:rFonts w:cs="Times New Roman"/>
      </w:rPr>
    </w:lvl>
    <w:lvl w:ilvl="7" w:tplc="04050019" w:tentative="1">
      <w:start w:val="1"/>
      <w:numFmt w:val="lowerLetter"/>
      <w:lvlText w:val="%8."/>
      <w:lvlJc w:val="left"/>
      <w:pPr>
        <w:tabs>
          <w:tab w:val="num" w:pos="4396"/>
        </w:tabs>
        <w:ind w:left="4396" w:hanging="360"/>
      </w:pPr>
      <w:rPr>
        <w:rFonts w:cs="Times New Roman"/>
      </w:rPr>
    </w:lvl>
    <w:lvl w:ilvl="8" w:tplc="0405001B" w:tentative="1">
      <w:start w:val="1"/>
      <w:numFmt w:val="lowerRoman"/>
      <w:lvlText w:val="%9."/>
      <w:lvlJc w:val="right"/>
      <w:pPr>
        <w:tabs>
          <w:tab w:val="num" w:pos="5116"/>
        </w:tabs>
        <w:ind w:left="5116" w:hanging="180"/>
      </w:pPr>
      <w:rPr>
        <w:rFonts w:cs="Times New Roman"/>
      </w:rPr>
    </w:lvl>
  </w:abstractNum>
  <w:abstractNum w:abstractNumId="12" w15:restartNumberingAfterBreak="0">
    <w:nsid w:val="318D3B99"/>
    <w:multiLevelType w:val="hybridMultilevel"/>
    <w:tmpl w:val="5FB0593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8775BB"/>
    <w:multiLevelType w:val="hybridMultilevel"/>
    <w:tmpl w:val="9C22493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CB1246C"/>
    <w:multiLevelType w:val="hybridMultilevel"/>
    <w:tmpl w:val="159431AA"/>
    <w:lvl w:ilvl="0" w:tplc="D626F2B0">
      <w:numFmt w:val="bullet"/>
      <w:lvlText w:val="-"/>
      <w:lvlJc w:val="left"/>
      <w:pPr>
        <w:tabs>
          <w:tab w:val="num" w:pos="927"/>
        </w:tabs>
        <w:ind w:left="927"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CD73335"/>
    <w:multiLevelType w:val="hybridMultilevel"/>
    <w:tmpl w:val="BD028F16"/>
    <w:lvl w:ilvl="0" w:tplc="6C32265A">
      <w:start w:val="1"/>
      <w:numFmt w:val="decimal"/>
      <w:lvlText w:val="(%1)"/>
      <w:lvlJc w:val="left"/>
      <w:pPr>
        <w:ind w:left="5180" w:hanging="360"/>
      </w:pPr>
      <w:rPr>
        <w:rFonts w:hint="default"/>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477382"/>
    <w:multiLevelType w:val="hybridMultilevel"/>
    <w:tmpl w:val="32322F4E"/>
    <w:lvl w:ilvl="0" w:tplc="04050001">
      <w:start w:val="1"/>
      <w:numFmt w:val="bullet"/>
      <w:lvlText w:val=""/>
      <w:lvlJc w:val="left"/>
      <w:pPr>
        <w:tabs>
          <w:tab w:val="num" w:pos="720"/>
        </w:tabs>
        <w:ind w:left="720" w:hanging="360"/>
      </w:pPr>
      <w:rPr>
        <w:rFonts w:ascii="Symbol" w:hAnsi="Symbol" w:hint="default"/>
      </w:rPr>
    </w:lvl>
    <w:lvl w:ilvl="1" w:tplc="022E13B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11E67A8"/>
    <w:multiLevelType w:val="hybridMultilevel"/>
    <w:tmpl w:val="C37CFE6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4B524599"/>
    <w:multiLevelType w:val="hybridMultilevel"/>
    <w:tmpl w:val="A776D8A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CBE5DBE"/>
    <w:multiLevelType w:val="hybridMultilevel"/>
    <w:tmpl w:val="022485A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48665F6"/>
    <w:multiLevelType w:val="hybridMultilevel"/>
    <w:tmpl w:val="A90E254E"/>
    <w:lvl w:ilvl="0" w:tplc="8826BB9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551303F8"/>
    <w:multiLevelType w:val="multilevel"/>
    <w:tmpl w:val="82DEE8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108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22" w15:restartNumberingAfterBreak="0">
    <w:nsid w:val="5CD22F51"/>
    <w:multiLevelType w:val="hybridMultilevel"/>
    <w:tmpl w:val="06C6452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EE41A09"/>
    <w:multiLevelType w:val="hybridMultilevel"/>
    <w:tmpl w:val="1B76CF2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0031343"/>
    <w:multiLevelType w:val="hybridMultilevel"/>
    <w:tmpl w:val="58345354"/>
    <w:lvl w:ilvl="0" w:tplc="04050001">
      <w:start w:val="1"/>
      <w:numFmt w:val="bullet"/>
      <w:lvlText w:val=""/>
      <w:lvlJc w:val="left"/>
      <w:pPr>
        <w:ind w:left="360" w:hanging="360"/>
      </w:pPr>
      <w:rPr>
        <w:rFonts w:ascii="Symbol" w:hAnsi="Symbol" w:hint="default"/>
        <w:b/>
        <w:color w:val="auto"/>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76CA838A">
      <w:start w:val="110"/>
      <w:numFmt w:val="bullet"/>
      <w:lvlText w:val=""/>
      <w:lvlJc w:val="left"/>
      <w:pPr>
        <w:ind w:left="2880" w:hanging="360"/>
      </w:pPr>
      <w:rPr>
        <w:rFonts w:ascii="Wingdings" w:eastAsia="Times New Roman" w:hAnsi="Wingdings" w:cs="Arial" w:hint="default"/>
      </w:r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8304410"/>
    <w:multiLevelType w:val="hybridMultilevel"/>
    <w:tmpl w:val="CAD63294"/>
    <w:lvl w:ilvl="0" w:tplc="F89E5504">
      <w:start w:val="1"/>
      <w:numFmt w:val="lowerLetter"/>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83D2DE8"/>
    <w:multiLevelType w:val="hybridMultilevel"/>
    <w:tmpl w:val="4A38CC58"/>
    <w:lvl w:ilvl="0" w:tplc="04050017">
      <w:start w:val="1"/>
      <w:numFmt w:val="lowerLetter"/>
      <w:lvlText w:val="%1)"/>
      <w:lvlJc w:val="left"/>
      <w:pPr>
        <w:tabs>
          <w:tab w:val="num" w:pos="540"/>
        </w:tabs>
        <w:ind w:left="540" w:hanging="360"/>
      </w:pPr>
    </w:lvl>
    <w:lvl w:ilvl="1" w:tplc="022E13B4">
      <w:start w:val="1"/>
      <w:numFmt w:val="decimal"/>
      <w:lvlText w:val="%2)"/>
      <w:lvlJc w:val="left"/>
      <w:pPr>
        <w:tabs>
          <w:tab w:val="num" w:pos="1440"/>
        </w:tabs>
        <w:ind w:left="1440" w:hanging="360"/>
      </w:pPr>
      <w:rPr>
        <w:rFonts w:hint="default"/>
      </w:rPr>
    </w:lvl>
    <w:lvl w:ilvl="2" w:tplc="4BE8863E">
      <w:start w:val="1"/>
      <w:numFmt w:val="lowerLetter"/>
      <w:lvlText w:val="%3)"/>
      <w:lvlJc w:val="left"/>
      <w:pPr>
        <w:tabs>
          <w:tab w:val="num" w:pos="2340"/>
        </w:tabs>
        <w:ind w:left="2340" w:hanging="360"/>
      </w:pPr>
      <w:rPr>
        <w:rFonts w:hint="default"/>
        <w:b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9DE4760"/>
    <w:multiLevelType w:val="hybridMultilevel"/>
    <w:tmpl w:val="431298FA"/>
    <w:lvl w:ilvl="0" w:tplc="261447B2">
      <w:start w:val="1"/>
      <w:numFmt w:val="decimal"/>
      <w:lvlText w:val="(%1)"/>
      <w:lvlJc w:val="left"/>
      <w:pPr>
        <w:ind w:left="5180" w:hanging="360"/>
      </w:pPr>
      <w:rPr>
        <w:rFonts w:hint="default"/>
        <w:b w:val="0"/>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E2F59C9"/>
    <w:multiLevelType w:val="hybridMultilevel"/>
    <w:tmpl w:val="EF869BC6"/>
    <w:lvl w:ilvl="0" w:tplc="4358FC06">
      <w:start w:val="1"/>
      <w:numFmt w:val="decimal"/>
      <w:lvlText w:val="Čl. %1"/>
      <w:lvlJc w:val="left"/>
      <w:pPr>
        <w:ind w:left="5180" w:hanging="360"/>
      </w:pPr>
      <w:rPr>
        <w:rFonts w:hint="default"/>
      </w:rPr>
    </w:lvl>
    <w:lvl w:ilvl="1" w:tplc="2654E66C">
      <w:numFmt w:val="bullet"/>
      <w:lvlText w:val="•"/>
      <w:lvlJc w:val="left"/>
      <w:pPr>
        <w:ind w:left="1440" w:hanging="360"/>
      </w:pPr>
      <w:rPr>
        <w:rFonts w:ascii="Verdana" w:eastAsia="Times New Roman" w:hAnsi="Verdana" w:cs="Arial" w:hint="default"/>
      </w:rPr>
    </w:lvl>
    <w:lvl w:ilvl="2" w:tplc="9A6A39DE">
      <w:start w:val="1"/>
      <w:numFmt w:val="lowerLetter"/>
      <w:lvlText w:val="%3)"/>
      <w:lvlJc w:val="left"/>
      <w:pPr>
        <w:ind w:left="2340" w:hanging="360"/>
      </w:pPr>
      <w:rPr>
        <w:rFonts w:hint="default"/>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E8B17F5"/>
    <w:multiLevelType w:val="hybridMultilevel"/>
    <w:tmpl w:val="7A1E5C7A"/>
    <w:lvl w:ilvl="0" w:tplc="50F65882">
      <w:start w:val="1"/>
      <w:numFmt w:val="decimal"/>
      <w:lvlText w:val="%1)"/>
      <w:lvlJc w:val="left"/>
      <w:pPr>
        <w:tabs>
          <w:tab w:val="num" w:pos="720"/>
        </w:tabs>
        <w:ind w:left="720" w:hanging="360"/>
      </w:pPr>
      <w:rPr>
        <w:rFonts w:ascii="Times New Roman" w:eastAsia="Times New Roman" w:hAnsi="Times New Roman" w:cs="Times New Roman"/>
        <w:i w:val="0"/>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58662BE"/>
    <w:multiLevelType w:val="hybridMultilevel"/>
    <w:tmpl w:val="BCDCF908"/>
    <w:lvl w:ilvl="0" w:tplc="04050017">
      <w:start w:val="1"/>
      <w:numFmt w:val="lowerLetter"/>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7AEA2F61"/>
    <w:multiLevelType w:val="hybridMultilevel"/>
    <w:tmpl w:val="20303730"/>
    <w:lvl w:ilvl="0" w:tplc="04050001">
      <w:start w:val="1"/>
      <w:numFmt w:val="bullet"/>
      <w:lvlText w:val=""/>
      <w:lvlJc w:val="left"/>
      <w:pPr>
        <w:tabs>
          <w:tab w:val="num" w:pos="720"/>
        </w:tabs>
        <w:ind w:left="720" w:hanging="360"/>
      </w:pPr>
      <w:rPr>
        <w:rFonts w:ascii="Symbol" w:hAnsi="Symbol" w:hint="default"/>
      </w:rPr>
    </w:lvl>
    <w:lvl w:ilvl="1" w:tplc="0405000F">
      <w:start w:val="1"/>
      <w:numFmt w:val="decimal"/>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C213F0F"/>
    <w:multiLevelType w:val="hybridMultilevel"/>
    <w:tmpl w:val="04383286"/>
    <w:lvl w:ilvl="0" w:tplc="D626F2B0">
      <w:numFmt w:val="bullet"/>
      <w:lvlText w:val="-"/>
      <w:lvlJc w:val="left"/>
      <w:pPr>
        <w:tabs>
          <w:tab w:val="num" w:pos="720"/>
        </w:tabs>
        <w:ind w:left="720" w:hanging="360"/>
      </w:pPr>
      <w:rPr>
        <w:rFonts w:ascii="Times New Roman" w:eastAsia="Times New Roman" w:hAnsi="Times New Roman" w:cs="Times New Roman" w:hint="default"/>
      </w:rPr>
    </w:lvl>
    <w:lvl w:ilvl="1" w:tplc="0405000F">
      <w:start w:val="1"/>
      <w:numFmt w:val="decimal"/>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746686404">
    <w:abstractNumId w:val="21"/>
  </w:num>
  <w:num w:numId="2" w16cid:durableId="581909640">
    <w:abstractNumId w:val="0"/>
  </w:num>
  <w:num w:numId="3" w16cid:durableId="2145081979">
    <w:abstractNumId w:val="13"/>
  </w:num>
  <w:num w:numId="4" w16cid:durableId="2082409757">
    <w:abstractNumId w:val="5"/>
  </w:num>
  <w:num w:numId="5" w16cid:durableId="823081654">
    <w:abstractNumId w:val="23"/>
  </w:num>
  <w:num w:numId="6" w16cid:durableId="417869351">
    <w:abstractNumId w:val="19"/>
  </w:num>
  <w:num w:numId="7" w16cid:durableId="1332030078">
    <w:abstractNumId w:val="12"/>
  </w:num>
  <w:num w:numId="8" w16cid:durableId="1608930385">
    <w:abstractNumId w:val="26"/>
  </w:num>
  <w:num w:numId="9" w16cid:durableId="2105683309">
    <w:abstractNumId w:val="20"/>
  </w:num>
  <w:num w:numId="10" w16cid:durableId="1747415837">
    <w:abstractNumId w:val="16"/>
  </w:num>
  <w:num w:numId="11" w16cid:durableId="2141611478">
    <w:abstractNumId w:val="29"/>
  </w:num>
  <w:num w:numId="12" w16cid:durableId="423569564">
    <w:abstractNumId w:val="10"/>
  </w:num>
  <w:num w:numId="13" w16cid:durableId="299920502">
    <w:abstractNumId w:val="31"/>
  </w:num>
  <w:num w:numId="14" w16cid:durableId="726925733">
    <w:abstractNumId w:val="32"/>
  </w:num>
  <w:num w:numId="15" w16cid:durableId="1352150760">
    <w:abstractNumId w:val="1"/>
  </w:num>
  <w:num w:numId="16" w16cid:durableId="880675887">
    <w:abstractNumId w:val="14"/>
  </w:num>
  <w:num w:numId="17" w16cid:durableId="291374262">
    <w:abstractNumId w:val="22"/>
  </w:num>
  <w:num w:numId="18" w16cid:durableId="1941403103">
    <w:abstractNumId w:val="18"/>
  </w:num>
  <w:num w:numId="19" w16cid:durableId="800339766">
    <w:abstractNumId w:val="25"/>
  </w:num>
  <w:num w:numId="20" w16cid:durableId="1183399159">
    <w:abstractNumId w:val="11"/>
  </w:num>
  <w:num w:numId="21" w16cid:durableId="329719258">
    <w:abstractNumId w:val="6"/>
  </w:num>
  <w:num w:numId="22" w16cid:durableId="1617831228">
    <w:abstractNumId w:val="4"/>
  </w:num>
  <w:num w:numId="23" w16cid:durableId="490101231">
    <w:abstractNumId w:val="17"/>
  </w:num>
  <w:num w:numId="24" w16cid:durableId="1646548907">
    <w:abstractNumId w:val="9"/>
  </w:num>
  <w:num w:numId="25" w16cid:durableId="194730314">
    <w:abstractNumId w:val="24"/>
  </w:num>
  <w:num w:numId="26" w16cid:durableId="1001856542">
    <w:abstractNumId w:val="7"/>
  </w:num>
  <w:num w:numId="27" w16cid:durableId="519201032">
    <w:abstractNumId w:val="28"/>
  </w:num>
  <w:num w:numId="28" w16cid:durableId="796609153">
    <w:abstractNumId w:val="27"/>
  </w:num>
  <w:num w:numId="29" w16cid:durableId="1774784768">
    <w:abstractNumId w:val="15"/>
  </w:num>
  <w:num w:numId="30" w16cid:durableId="1648978199">
    <w:abstractNumId w:val="30"/>
  </w:num>
  <w:num w:numId="31" w16cid:durableId="1756585965">
    <w:abstractNumId w:val="3"/>
  </w:num>
  <w:num w:numId="32" w16cid:durableId="1535727102">
    <w:abstractNumId w:val="2"/>
  </w:num>
  <w:num w:numId="33" w16cid:durableId="118051320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2F2251"/>
    <w:rsid w:val="0000693D"/>
    <w:rsid w:val="00007D9F"/>
    <w:rsid w:val="0001248D"/>
    <w:rsid w:val="000168FD"/>
    <w:rsid w:val="00017B14"/>
    <w:rsid w:val="00017EB0"/>
    <w:rsid w:val="000241B7"/>
    <w:rsid w:val="00026034"/>
    <w:rsid w:val="00030BB2"/>
    <w:rsid w:val="00045318"/>
    <w:rsid w:val="000525C4"/>
    <w:rsid w:val="00054B1C"/>
    <w:rsid w:val="00055F00"/>
    <w:rsid w:val="00060950"/>
    <w:rsid w:val="00062973"/>
    <w:rsid w:val="00064A38"/>
    <w:rsid w:val="0006595E"/>
    <w:rsid w:val="00085558"/>
    <w:rsid w:val="00085AC1"/>
    <w:rsid w:val="00090E02"/>
    <w:rsid w:val="00094F8F"/>
    <w:rsid w:val="000A0C32"/>
    <w:rsid w:val="000A6D78"/>
    <w:rsid w:val="000B226A"/>
    <w:rsid w:val="000B70C6"/>
    <w:rsid w:val="000F087C"/>
    <w:rsid w:val="000F0994"/>
    <w:rsid w:val="000F2887"/>
    <w:rsid w:val="000F65A8"/>
    <w:rsid w:val="000F796A"/>
    <w:rsid w:val="0010053A"/>
    <w:rsid w:val="00105172"/>
    <w:rsid w:val="001117DD"/>
    <w:rsid w:val="00116267"/>
    <w:rsid w:val="00131B2D"/>
    <w:rsid w:val="00134B31"/>
    <w:rsid w:val="001355A5"/>
    <w:rsid w:val="001463B9"/>
    <w:rsid w:val="0017113F"/>
    <w:rsid w:val="0017597D"/>
    <w:rsid w:val="00186BCE"/>
    <w:rsid w:val="00187509"/>
    <w:rsid w:val="00195F20"/>
    <w:rsid w:val="001D2F48"/>
    <w:rsid w:val="001E2C30"/>
    <w:rsid w:val="001E4C7E"/>
    <w:rsid w:val="001E51F1"/>
    <w:rsid w:val="001F43B0"/>
    <w:rsid w:val="002039E1"/>
    <w:rsid w:val="00223882"/>
    <w:rsid w:val="00230656"/>
    <w:rsid w:val="00230EE1"/>
    <w:rsid w:val="002336B3"/>
    <w:rsid w:val="00237A57"/>
    <w:rsid w:val="002408FE"/>
    <w:rsid w:val="00242997"/>
    <w:rsid w:val="00245760"/>
    <w:rsid w:val="0024633B"/>
    <w:rsid w:val="00261A80"/>
    <w:rsid w:val="00261E96"/>
    <w:rsid w:val="002629CE"/>
    <w:rsid w:val="002745ED"/>
    <w:rsid w:val="00276A56"/>
    <w:rsid w:val="002864D4"/>
    <w:rsid w:val="002967E4"/>
    <w:rsid w:val="002A59A4"/>
    <w:rsid w:val="002C14E6"/>
    <w:rsid w:val="002C2D51"/>
    <w:rsid w:val="002D028C"/>
    <w:rsid w:val="002D6823"/>
    <w:rsid w:val="002E1A4E"/>
    <w:rsid w:val="002F2251"/>
    <w:rsid w:val="002F563C"/>
    <w:rsid w:val="002F6F43"/>
    <w:rsid w:val="003004F9"/>
    <w:rsid w:val="00306FCA"/>
    <w:rsid w:val="00310128"/>
    <w:rsid w:val="003555D6"/>
    <w:rsid w:val="00367049"/>
    <w:rsid w:val="003712F2"/>
    <w:rsid w:val="0037278F"/>
    <w:rsid w:val="0037356A"/>
    <w:rsid w:val="00380118"/>
    <w:rsid w:val="00394CF8"/>
    <w:rsid w:val="003951E5"/>
    <w:rsid w:val="003F39E3"/>
    <w:rsid w:val="0042148C"/>
    <w:rsid w:val="004618F1"/>
    <w:rsid w:val="004658A2"/>
    <w:rsid w:val="00470608"/>
    <w:rsid w:val="00474C00"/>
    <w:rsid w:val="004862BB"/>
    <w:rsid w:val="004919F5"/>
    <w:rsid w:val="004A3754"/>
    <w:rsid w:val="004A496E"/>
    <w:rsid w:val="004B1DDC"/>
    <w:rsid w:val="004B4AC4"/>
    <w:rsid w:val="004B4FE0"/>
    <w:rsid w:val="004D5B03"/>
    <w:rsid w:val="004D782C"/>
    <w:rsid w:val="005116A3"/>
    <w:rsid w:val="0053366A"/>
    <w:rsid w:val="005350BF"/>
    <w:rsid w:val="005361A8"/>
    <w:rsid w:val="005446E6"/>
    <w:rsid w:val="00560B28"/>
    <w:rsid w:val="00573CF9"/>
    <w:rsid w:val="0057436E"/>
    <w:rsid w:val="005820AB"/>
    <w:rsid w:val="00583C28"/>
    <w:rsid w:val="00587150"/>
    <w:rsid w:val="005952F8"/>
    <w:rsid w:val="005963BD"/>
    <w:rsid w:val="00597DB2"/>
    <w:rsid w:val="005B1B68"/>
    <w:rsid w:val="005C0BA9"/>
    <w:rsid w:val="005E7437"/>
    <w:rsid w:val="005F3674"/>
    <w:rsid w:val="006266F3"/>
    <w:rsid w:val="0064268F"/>
    <w:rsid w:val="00643510"/>
    <w:rsid w:val="00653175"/>
    <w:rsid w:val="006542BB"/>
    <w:rsid w:val="00670E47"/>
    <w:rsid w:val="00685CD2"/>
    <w:rsid w:val="00694377"/>
    <w:rsid w:val="006A3B81"/>
    <w:rsid w:val="006B1EBA"/>
    <w:rsid w:val="006B6640"/>
    <w:rsid w:val="006C72BF"/>
    <w:rsid w:val="006D3BEE"/>
    <w:rsid w:val="006D749B"/>
    <w:rsid w:val="006E2B6F"/>
    <w:rsid w:val="006F0221"/>
    <w:rsid w:val="006F2F09"/>
    <w:rsid w:val="00701D75"/>
    <w:rsid w:val="00703E33"/>
    <w:rsid w:val="00706507"/>
    <w:rsid w:val="00744F71"/>
    <w:rsid w:val="00750E66"/>
    <w:rsid w:val="00753C18"/>
    <w:rsid w:val="00755126"/>
    <w:rsid w:val="00761793"/>
    <w:rsid w:val="00762410"/>
    <w:rsid w:val="00762467"/>
    <w:rsid w:val="00762F37"/>
    <w:rsid w:val="0077047A"/>
    <w:rsid w:val="00770954"/>
    <w:rsid w:val="0077276A"/>
    <w:rsid w:val="0078100A"/>
    <w:rsid w:val="007B3000"/>
    <w:rsid w:val="007B7D25"/>
    <w:rsid w:val="007C4D63"/>
    <w:rsid w:val="007D39C9"/>
    <w:rsid w:val="007E4CDB"/>
    <w:rsid w:val="007E69D1"/>
    <w:rsid w:val="007E7408"/>
    <w:rsid w:val="0080288F"/>
    <w:rsid w:val="00803442"/>
    <w:rsid w:val="008164B3"/>
    <w:rsid w:val="00817407"/>
    <w:rsid w:val="00833864"/>
    <w:rsid w:val="0085585E"/>
    <w:rsid w:val="00863F98"/>
    <w:rsid w:val="00864585"/>
    <w:rsid w:val="00873885"/>
    <w:rsid w:val="008759F8"/>
    <w:rsid w:val="00875C0E"/>
    <w:rsid w:val="00887901"/>
    <w:rsid w:val="00891BEB"/>
    <w:rsid w:val="008C2ACF"/>
    <w:rsid w:val="008C462C"/>
    <w:rsid w:val="008D44C5"/>
    <w:rsid w:val="008D6841"/>
    <w:rsid w:val="008D7513"/>
    <w:rsid w:val="008F6CC0"/>
    <w:rsid w:val="0090070F"/>
    <w:rsid w:val="0091103D"/>
    <w:rsid w:val="00911E67"/>
    <w:rsid w:val="00913F23"/>
    <w:rsid w:val="00915913"/>
    <w:rsid w:val="00916014"/>
    <w:rsid w:val="00941678"/>
    <w:rsid w:val="00946DDC"/>
    <w:rsid w:val="00946E4C"/>
    <w:rsid w:val="00947DA4"/>
    <w:rsid w:val="0095427D"/>
    <w:rsid w:val="00960B21"/>
    <w:rsid w:val="009671B1"/>
    <w:rsid w:val="00967D38"/>
    <w:rsid w:val="00984504"/>
    <w:rsid w:val="00993164"/>
    <w:rsid w:val="009A26EA"/>
    <w:rsid w:val="009D179A"/>
    <w:rsid w:val="009D5EC6"/>
    <w:rsid w:val="009E7079"/>
    <w:rsid w:val="00A03648"/>
    <w:rsid w:val="00A22E05"/>
    <w:rsid w:val="00A40F15"/>
    <w:rsid w:val="00A61E38"/>
    <w:rsid w:val="00A76FF4"/>
    <w:rsid w:val="00A80307"/>
    <w:rsid w:val="00AA7FB6"/>
    <w:rsid w:val="00AB1FE6"/>
    <w:rsid w:val="00AB769A"/>
    <w:rsid w:val="00AC2F57"/>
    <w:rsid w:val="00AD2B2A"/>
    <w:rsid w:val="00AE64EF"/>
    <w:rsid w:val="00AF39BE"/>
    <w:rsid w:val="00B03EBD"/>
    <w:rsid w:val="00B041F8"/>
    <w:rsid w:val="00B05CF1"/>
    <w:rsid w:val="00B24EA2"/>
    <w:rsid w:val="00B261EF"/>
    <w:rsid w:val="00B26ABE"/>
    <w:rsid w:val="00B33E3B"/>
    <w:rsid w:val="00B345EF"/>
    <w:rsid w:val="00B34885"/>
    <w:rsid w:val="00B50873"/>
    <w:rsid w:val="00B66701"/>
    <w:rsid w:val="00B84E9A"/>
    <w:rsid w:val="00B87CEF"/>
    <w:rsid w:val="00BA2D87"/>
    <w:rsid w:val="00BA6253"/>
    <w:rsid w:val="00BA6A7D"/>
    <w:rsid w:val="00BB675F"/>
    <w:rsid w:val="00BB680D"/>
    <w:rsid w:val="00BB6F77"/>
    <w:rsid w:val="00BB7D05"/>
    <w:rsid w:val="00BC0041"/>
    <w:rsid w:val="00BC0433"/>
    <w:rsid w:val="00BC5140"/>
    <w:rsid w:val="00BD5D9C"/>
    <w:rsid w:val="00BE6CA8"/>
    <w:rsid w:val="00BE7F51"/>
    <w:rsid w:val="00C0162E"/>
    <w:rsid w:val="00C24EA4"/>
    <w:rsid w:val="00C42263"/>
    <w:rsid w:val="00C6172F"/>
    <w:rsid w:val="00C634C9"/>
    <w:rsid w:val="00C7356B"/>
    <w:rsid w:val="00C77F73"/>
    <w:rsid w:val="00C9356F"/>
    <w:rsid w:val="00CA0740"/>
    <w:rsid w:val="00CA18BF"/>
    <w:rsid w:val="00CA5547"/>
    <w:rsid w:val="00CB2C72"/>
    <w:rsid w:val="00CB573B"/>
    <w:rsid w:val="00CB7E9E"/>
    <w:rsid w:val="00CC5066"/>
    <w:rsid w:val="00CE46FF"/>
    <w:rsid w:val="00CF739E"/>
    <w:rsid w:val="00CF7755"/>
    <w:rsid w:val="00D11FAB"/>
    <w:rsid w:val="00D14C87"/>
    <w:rsid w:val="00D22F3C"/>
    <w:rsid w:val="00D23948"/>
    <w:rsid w:val="00D26700"/>
    <w:rsid w:val="00D27A4B"/>
    <w:rsid w:val="00D3490F"/>
    <w:rsid w:val="00D378C1"/>
    <w:rsid w:val="00D417D3"/>
    <w:rsid w:val="00D520C3"/>
    <w:rsid w:val="00D520CF"/>
    <w:rsid w:val="00D521A7"/>
    <w:rsid w:val="00D655A6"/>
    <w:rsid w:val="00D708FC"/>
    <w:rsid w:val="00D74B56"/>
    <w:rsid w:val="00D75A9D"/>
    <w:rsid w:val="00D92280"/>
    <w:rsid w:val="00D952BC"/>
    <w:rsid w:val="00D97E6F"/>
    <w:rsid w:val="00DC0077"/>
    <w:rsid w:val="00DC6795"/>
    <w:rsid w:val="00DD74ED"/>
    <w:rsid w:val="00DE686E"/>
    <w:rsid w:val="00DF26D0"/>
    <w:rsid w:val="00E13F03"/>
    <w:rsid w:val="00E14EFD"/>
    <w:rsid w:val="00E25754"/>
    <w:rsid w:val="00E25A9F"/>
    <w:rsid w:val="00E2655E"/>
    <w:rsid w:val="00E30AAC"/>
    <w:rsid w:val="00E31846"/>
    <w:rsid w:val="00E46785"/>
    <w:rsid w:val="00E50FDA"/>
    <w:rsid w:val="00E57891"/>
    <w:rsid w:val="00E62900"/>
    <w:rsid w:val="00E85445"/>
    <w:rsid w:val="00E971FA"/>
    <w:rsid w:val="00EA06A0"/>
    <w:rsid w:val="00EA0A91"/>
    <w:rsid w:val="00EB2F69"/>
    <w:rsid w:val="00EB6B4A"/>
    <w:rsid w:val="00EC2EF9"/>
    <w:rsid w:val="00ED7DB1"/>
    <w:rsid w:val="00EE4ECE"/>
    <w:rsid w:val="00F23D4C"/>
    <w:rsid w:val="00F33085"/>
    <w:rsid w:val="00F33BA3"/>
    <w:rsid w:val="00F4566E"/>
    <w:rsid w:val="00F64F42"/>
    <w:rsid w:val="00F67196"/>
    <w:rsid w:val="00F72CCF"/>
    <w:rsid w:val="00F87D3D"/>
    <w:rsid w:val="00F91E03"/>
    <w:rsid w:val="00F960B7"/>
    <w:rsid w:val="00F97C9D"/>
    <w:rsid w:val="00FA5700"/>
    <w:rsid w:val="00FB3FC5"/>
    <w:rsid w:val="00FB640D"/>
    <w:rsid w:val="00FD0776"/>
    <w:rsid w:val="00FE3E08"/>
    <w:rsid w:val="00FE61DA"/>
    <w:rsid w:val="00FF075A"/>
    <w:rsid w:val="00FF0D94"/>
    <w:rsid w:val="00FF59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2"/>
    </o:shapelayout>
  </w:shapeDefaults>
  <w:decimalSymbol w:val=","/>
  <w:listSeparator w:val=";"/>
  <w14:docId w14:val="3E297943"/>
  <w15:chartTrackingRefBased/>
  <w15:docId w15:val="{0B2DCB5C-82C9-4E76-800A-6C024BAF2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7278F"/>
    <w:pPr>
      <w:spacing w:before="120" w:after="120"/>
      <w:jc w:val="both"/>
    </w:pPr>
    <w:rPr>
      <w:rFonts w:ascii="Arial" w:hAnsi="Arial"/>
      <w:sz w:val="22"/>
    </w:rPr>
  </w:style>
  <w:style w:type="paragraph" w:styleId="Nadpis1">
    <w:name w:val="heading 1"/>
    <w:basedOn w:val="Normln"/>
    <w:next w:val="Normln"/>
    <w:qFormat/>
    <w:rsid w:val="0037278F"/>
    <w:pPr>
      <w:keepNext/>
      <w:jc w:val="left"/>
      <w:outlineLvl w:val="0"/>
    </w:pPr>
    <w:rPr>
      <w:b/>
      <w:caps/>
      <w:kern w:val="28"/>
      <w:sz w:val="28"/>
    </w:rPr>
  </w:style>
  <w:style w:type="paragraph" w:styleId="Nadpis2">
    <w:name w:val="heading 2"/>
    <w:basedOn w:val="Normln"/>
    <w:next w:val="Normln"/>
    <w:qFormat/>
    <w:rsid w:val="0037278F"/>
    <w:pPr>
      <w:keepNext/>
      <w:spacing w:before="240" w:after="60"/>
      <w:outlineLvl w:val="1"/>
    </w:pPr>
    <w:rPr>
      <w:b/>
      <w:sz w:val="32"/>
    </w:rPr>
  </w:style>
  <w:style w:type="paragraph" w:styleId="Nadpis3">
    <w:name w:val="heading 3"/>
    <w:basedOn w:val="Normln"/>
    <w:next w:val="Normln"/>
    <w:qFormat/>
    <w:rsid w:val="0037278F"/>
    <w:pPr>
      <w:keepNext/>
      <w:spacing w:before="240"/>
      <w:outlineLvl w:val="2"/>
    </w:pPr>
    <w:rPr>
      <w:sz w:val="32"/>
    </w:rPr>
  </w:style>
  <w:style w:type="paragraph" w:styleId="Nadpis4">
    <w:name w:val="heading 4"/>
    <w:basedOn w:val="Normln"/>
    <w:next w:val="Normln"/>
    <w:qFormat/>
    <w:rsid w:val="0037278F"/>
    <w:pPr>
      <w:keepNext/>
      <w:numPr>
        <w:ilvl w:val="3"/>
        <w:numId w:val="1"/>
      </w:numPr>
      <w:shd w:val="clear" w:color="0000FF" w:fill="auto"/>
      <w:spacing w:after="60"/>
      <w:outlineLvl w:val="3"/>
    </w:pPr>
    <w:rPr>
      <w:b/>
      <w:sz w:val="28"/>
    </w:rPr>
  </w:style>
  <w:style w:type="paragraph" w:styleId="Nadpis5">
    <w:name w:val="heading 5"/>
    <w:basedOn w:val="Normln"/>
    <w:next w:val="Normln"/>
    <w:qFormat/>
    <w:rsid w:val="0037278F"/>
    <w:pPr>
      <w:keepNext/>
      <w:numPr>
        <w:ilvl w:val="4"/>
        <w:numId w:val="1"/>
      </w:numPr>
      <w:jc w:val="center"/>
      <w:outlineLvl w:val="4"/>
    </w:pPr>
    <w:rPr>
      <w:b/>
      <w:sz w:val="44"/>
    </w:rPr>
  </w:style>
  <w:style w:type="paragraph" w:styleId="Nadpis6">
    <w:name w:val="heading 6"/>
    <w:basedOn w:val="Normln"/>
    <w:next w:val="Normln"/>
    <w:qFormat/>
    <w:rsid w:val="0037278F"/>
    <w:pPr>
      <w:keepNext/>
      <w:numPr>
        <w:ilvl w:val="5"/>
        <w:numId w:val="1"/>
      </w:numPr>
      <w:outlineLvl w:val="5"/>
    </w:pPr>
    <w:rPr>
      <w:b/>
      <w:sz w:val="36"/>
    </w:rPr>
  </w:style>
  <w:style w:type="paragraph" w:styleId="Nadpis7">
    <w:name w:val="heading 7"/>
    <w:basedOn w:val="Normln"/>
    <w:next w:val="Normln"/>
    <w:qFormat/>
    <w:rsid w:val="0037278F"/>
    <w:pPr>
      <w:keepNext/>
      <w:numPr>
        <w:ilvl w:val="6"/>
        <w:numId w:val="1"/>
      </w:numPr>
      <w:outlineLvl w:val="6"/>
    </w:pPr>
    <w:rPr>
      <w:i/>
      <w:sz w:val="24"/>
    </w:rPr>
  </w:style>
  <w:style w:type="paragraph" w:styleId="Nadpis8">
    <w:name w:val="heading 8"/>
    <w:basedOn w:val="Normln"/>
    <w:next w:val="Normln"/>
    <w:qFormat/>
    <w:rsid w:val="0037278F"/>
    <w:pPr>
      <w:keepNext/>
      <w:numPr>
        <w:ilvl w:val="7"/>
        <w:numId w:val="1"/>
      </w:numPr>
      <w:tabs>
        <w:tab w:val="left" w:pos="3544"/>
      </w:tabs>
      <w:outlineLvl w:val="7"/>
    </w:pPr>
    <w:rPr>
      <w:b/>
      <w:sz w:val="28"/>
    </w:rPr>
  </w:style>
  <w:style w:type="paragraph" w:styleId="Nadpis9">
    <w:name w:val="heading 9"/>
    <w:basedOn w:val="Normln"/>
    <w:next w:val="Normln"/>
    <w:qFormat/>
    <w:rsid w:val="0037278F"/>
    <w:pPr>
      <w:keepNext/>
      <w:numPr>
        <w:ilvl w:val="8"/>
        <w:numId w:val="1"/>
      </w:numPr>
      <w:outlineLvl w:val="8"/>
    </w:pPr>
    <w:rPr>
      <w:b/>
      <w:sz w:val="24"/>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styleId="Zhlav">
    <w:name w:val="header"/>
    <w:basedOn w:val="Normln"/>
    <w:rsid w:val="0037278F"/>
    <w:rPr>
      <w:sz w:val="16"/>
    </w:rPr>
  </w:style>
  <w:style w:type="paragraph" w:styleId="Zpat">
    <w:name w:val="footer"/>
    <w:basedOn w:val="Normln"/>
    <w:rsid w:val="0037278F"/>
    <w:pPr>
      <w:spacing w:before="0" w:after="0"/>
      <w:jc w:val="center"/>
    </w:pPr>
    <w:rPr>
      <w:sz w:val="16"/>
    </w:rPr>
  </w:style>
  <w:style w:type="paragraph" w:styleId="Obsah1">
    <w:name w:val="toc 1"/>
    <w:basedOn w:val="Normln"/>
    <w:next w:val="Normln"/>
    <w:autoRedefine/>
    <w:semiHidden/>
    <w:rsid w:val="0037278F"/>
    <w:pPr>
      <w:jc w:val="left"/>
    </w:pPr>
    <w:rPr>
      <w:rFonts w:ascii="Times New Roman" w:hAnsi="Times New Roman"/>
      <w:b/>
      <w:caps/>
      <w:sz w:val="20"/>
    </w:rPr>
  </w:style>
  <w:style w:type="paragraph" w:customStyle="1" w:styleId="BodyText2">
    <w:name w:val="Body Text 2"/>
    <w:basedOn w:val="Normln"/>
    <w:rsid w:val="0037278F"/>
    <w:rPr>
      <w:sz w:val="28"/>
    </w:rPr>
  </w:style>
  <w:style w:type="character" w:styleId="slostrnky">
    <w:name w:val="page number"/>
    <w:basedOn w:val="Standardnpsmoodstavce"/>
    <w:rsid w:val="0037278F"/>
  </w:style>
  <w:style w:type="paragraph" w:customStyle="1" w:styleId="Headlines">
    <w:name w:val="Headlines"/>
    <w:basedOn w:val="Normln"/>
    <w:rsid w:val="0037278F"/>
    <w:pPr>
      <w:spacing w:after="240"/>
    </w:pPr>
    <w:rPr>
      <w:i/>
      <w:sz w:val="40"/>
    </w:rPr>
  </w:style>
  <w:style w:type="paragraph" w:customStyle="1" w:styleId="Nzevdokumentu">
    <w:name w:val="Název dokumentu"/>
    <w:basedOn w:val="Normln"/>
    <w:next w:val="Headlines"/>
    <w:rsid w:val="0037278F"/>
    <w:pPr>
      <w:spacing w:after="240"/>
    </w:pPr>
    <w:rPr>
      <w:b/>
      <w:smallCaps/>
      <w:sz w:val="48"/>
    </w:rPr>
  </w:style>
  <w:style w:type="paragraph" w:styleId="Zkladntext">
    <w:name w:val="Body Text"/>
    <w:basedOn w:val="Normln"/>
    <w:rsid w:val="0037278F"/>
    <w:rPr>
      <w:i/>
    </w:rPr>
  </w:style>
  <w:style w:type="paragraph" w:styleId="Zkladntext2">
    <w:name w:val="Body Text 2"/>
    <w:basedOn w:val="Normln"/>
    <w:rsid w:val="0037278F"/>
    <w:pPr>
      <w:pBdr>
        <w:top w:val="single" w:sz="18" w:space="1" w:color="auto"/>
        <w:left w:val="single" w:sz="18" w:space="1" w:color="auto"/>
        <w:bottom w:val="single" w:sz="18" w:space="1" w:color="auto"/>
        <w:right w:val="single" w:sz="18" w:space="1" w:color="auto"/>
      </w:pBdr>
      <w:shd w:val="pct10" w:color="auto" w:fill="auto"/>
      <w:jc w:val="center"/>
    </w:pPr>
    <w:rPr>
      <w:b/>
      <w:caps/>
      <w:color w:val="FF0000"/>
    </w:rPr>
  </w:style>
  <w:style w:type="paragraph" w:styleId="Zkladntext3">
    <w:name w:val="Body Text 3"/>
    <w:basedOn w:val="Normln"/>
    <w:rsid w:val="0037278F"/>
    <w:rPr>
      <w:i/>
      <w:sz w:val="24"/>
    </w:rPr>
  </w:style>
  <w:style w:type="paragraph" w:customStyle="1" w:styleId="Normln12">
    <w:name w:val="Normální12"/>
    <w:basedOn w:val="Normln"/>
    <w:rsid w:val="0037278F"/>
    <w:pPr>
      <w:spacing w:before="0" w:after="0"/>
    </w:pPr>
    <w:rPr>
      <w:sz w:val="24"/>
    </w:rPr>
  </w:style>
  <w:style w:type="paragraph" w:customStyle="1" w:styleId="NadpisZZ">
    <w:name w:val="Nadpis ZZ"/>
    <w:basedOn w:val="Nadpis1"/>
    <w:rsid w:val="0037278F"/>
    <w:pPr>
      <w:pBdr>
        <w:top w:val="single" w:sz="4" w:space="1" w:color="auto"/>
        <w:left w:val="single" w:sz="4" w:space="4" w:color="auto"/>
        <w:bottom w:val="single" w:sz="4" w:space="1" w:color="auto"/>
        <w:right w:val="single" w:sz="4" w:space="4" w:color="auto"/>
      </w:pBdr>
    </w:pPr>
    <w:rPr>
      <w:rFonts w:ascii="Times New Roman" w:hAnsi="Times New Roman"/>
      <w:sz w:val="72"/>
    </w:rPr>
  </w:style>
  <w:style w:type="character" w:styleId="Hypertextovodkaz">
    <w:name w:val="Hyperlink"/>
    <w:rsid w:val="0037278F"/>
    <w:rPr>
      <w:color w:val="0000FF"/>
      <w:u w:val="single"/>
    </w:rPr>
  </w:style>
  <w:style w:type="paragraph" w:customStyle="1" w:styleId="Normln12-1-00">
    <w:name w:val="Normální 12-ř.1-0+0"/>
    <w:basedOn w:val="Normln"/>
    <w:rsid w:val="0037278F"/>
    <w:pPr>
      <w:spacing w:before="0" w:after="0"/>
    </w:pPr>
    <w:rPr>
      <w:rFonts w:ascii="Times New Roman" w:hAnsi="Times New Roman"/>
    </w:rPr>
  </w:style>
  <w:style w:type="paragraph" w:customStyle="1" w:styleId="Dotaznkovtun">
    <w:name w:val="Dotazníkový tučný"/>
    <w:basedOn w:val="Normln"/>
    <w:rsid w:val="0037278F"/>
    <w:pPr>
      <w:spacing w:before="0" w:after="0"/>
    </w:pPr>
    <w:rPr>
      <w:rFonts w:ascii="Times New Roman" w:hAnsi="Times New Roman"/>
      <w:b/>
      <w:sz w:val="18"/>
    </w:rPr>
  </w:style>
  <w:style w:type="paragraph" w:customStyle="1" w:styleId="Normln14">
    <w:name w:val="Normální14"/>
    <w:basedOn w:val="Normln"/>
    <w:rsid w:val="0037278F"/>
    <w:rPr>
      <w:rFonts w:ascii="Times New Roman" w:hAnsi="Times New Roman"/>
      <w:sz w:val="28"/>
    </w:rPr>
  </w:style>
  <w:style w:type="paragraph" w:customStyle="1" w:styleId="Dotaznktun8">
    <w:name w:val="Dotazník tučná 8"/>
    <w:basedOn w:val="Zhlav"/>
    <w:rsid w:val="0037278F"/>
    <w:pPr>
      <w:spacing w:before="0" w:after="0"/>
    </w:pPr>
    <w:rPr>
      <w:rFonts w:ascii="Times New Roman" w:hAnsi="Times New Roman"/>
      <w:b/>
      <w:sz w:val="18"/>
      <w:lang w:val="en-US"/>
    </w:rPr>
  </w:style>
  <w:style w:type="paragraph" w:customStyle="1" w:styleId="Dotaznkovpokynov">
    <w:name w:val="Dotazníkový pokynový"/>
    <w:basedOn w:val="Normln"/>
    <w:rsid w:val="0037278F"/>
    <w:pPr>
      <w:spacing w:before="0" w:after="0"/>
    </w:pPr>
    <w:rPr>
      <w:rFonts w:ascii="Times New Roman" w:hAnsi="Times New Roman"/>
      <w:i/>
      <w:caps/>
      <w:sz w:val="18"/>
    </w:rPr>
  </w:style>
  <w:style w:type="paragraph" w:customStyle="1" w:styleId="Dotaznknetunvelk8">
    <w:name w:val="Dotazník netučná velká 8"/>
    <w:basedOn w:val="Zhlav"/>
    <w:rsid w:val="0037278F"/>
    <w:pPr>
      <w:spacing w:before="0" w:after="0"/>
    </w:pPr>
    <w:rPr>
      <w:rFonts w:ascii="Times New Roman" w:hAnsi="Times New Roman"/>
      <w:caps/>
      <w:sz w:val="18"/>
      <w:lang w:val="en-US"/>
    </w:rPr>
  </w:style>
  <w:style w:type="paragraph" w:styleId="Seznam">
    <w:name w:val="List"/>
    <w:basedOn w:val="Normln"/>
    <w:rsid w:val="0037278F"/>
    <w:pPr>
      <w:ind w:left="283" w:hanging="283"/>
    </w:pPr>
  </w:style>
  <w:style w:type="paragraph" w:styleId="Seznamsodrkami">
    <w:name w:val="List Bullet"/>
    <w:basedOn w:val="Normln"/>
    <w:autoRedefine/>
    <w:rsid w:val="0037278F"/>
    <w:pPr>
      <w:numPr>
        <w:numId w:val="2"/>
      </w:numPr>
    </w:pPr>
  </w:style>
  <w:style w:type="paragraph" w:styleId="Nzev">
    <w:name w:val="Title"/>
    <w:basedOn w:val="Normln"/>
    <w:qFormat/>
    <w:rsid w:val="0037278F"/>
    <w:pPr>
      <w:spacing w:before="240" w:after="60"/>
      <w:jc w:val="center"/>
      <w:outlineLvl w:val="0"/>
    </w:pPr>
    <w:rPr>
      <w:b/>
      <w:kern w:val="28"/>
      <w:sz w:val="32"/>
    </w:rPr>
  </w:style>
  <w:style w:type="paragraph" w:styleId="Zkladntextodsazen">
    <w:name w:val="Body Text Indent"/>
    <w:basedOn w:val="Normln"/>
    <w:rsid w:val="0037278F"/>
    <w:pPr>
      <w:ind w:left="709" w:hanging="709"/>
    </w:pPr>
  </w:style>
  <w:style w:type="paragraph" w:styleId="Adresanaoblku">
    <w:name w:val="envelope address"/>
    <w:basedOn w:val="Normln"/>
    <w:rsid w:val="0037278F"/>
    <w:pPr>
      <w:framePr w:w="7920" w:h="1980" w:hRule="exact" w:hSpace="141" w:wrap="auto" w:hAnchor="page" w:xAlign="center" w:yAlign="bottom"/>
      <w:ind w:left="2880"/>
    </w:pPr>
    <w:rPr>
      <w:rFonts w:cs="Arial"/>
      <w:szCs w:val="24"/>
    </w:rPr>
  </w:style>
  <w:style w:type="paragraph" w:styleId="Normlnodsazen">
    <w:name w:val="Normal Indent"/>
    <w:basedOn w:val="Normln"/>
    <w:rsid w:val="0037278F"/>
    <w:pPr>
      <w:ind w:left="708"/>
    </w:pPr>
  </w:style>
  <w:style w:type="character" w:customStyle="1" w:styleId="Normln12Char">
    <w:name w:val="Normální12 Char"/>
    <w:rsid w:val="0037278F"/>
    <w:rPr>
      <w:rFonts w:ascii="Verdana" w:hAnsi="Verdana"/>
      <w:sz w:val="24"/>
      <w:lang w:val="cs-CZ" w:eastAsia="cs-CZ" w:bidi="ar-SA"/>
    </w:rPr>
  </w:style>
  <w:style w:type="character" w:customStyle="1" w:styleId="Normln12-1-00Char">
    <w:name w:val="Normální 12-ř.1-0+0 Char"/>
    <w:rsid w:val="0037278F"/>
    <w:rPr>
      <w:sz w:val="24"/>
      <w:lang w:val="cs-CZ" w:eastAsia="cs-CZ" w:bidi="ar-SA"/>
    </w:rPr>
  </w:style>
  <w:style w:type="paragraph" w:styleId="Zkladntextodsazen2">
    <w:name w:val="Body Text Indent 2"/>
    <w:basedOn w:val="Normln"/>
    <w:rsid w:val="0037278F"/>
    <w:pPr>
      <w:ind w:firstLine="426"/>
    </w:pPr>
    <w:rPr>
      <w:rFonts w:cs="Arial"/>
    </w:rPr>
  </w:style>
  <w:style w:type="paragraph" w:styleId="Zkladntextodsazen3">
    <w:name w:val="Body Text Indent 3"/>
    <w:basedOn w:val="Normln"/>
    <w:rsid w:val="0037278F"/>
    <w:pPr>
      <w:spacing w:before="0"/>
      <w:ind w:firstLine="425"/>
    </w:pPr>
    <w:rPr>
      <w:rFonts w:cs="Arial"/>
    </w:rPr>
  </w:style>
  <w:style w:type="table" w:styleId="Mkatabulky">
    <w:name w:val="Table Grid"/>
    <w:basedOn w:val="Normlntabulka"/>
    <w:rsid w:val="0037278F"/>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qFormat/>
    <w:rsid w:val="000525C4"/>
    <w:rPr>
      <w:b/>
      <w:bCs/>
    </w:rPr>
  </w:style>
  <w:style w:type="paragraph" w:customStyle="1" w:styleId="Default">
    <w:name w:val="Default"/>
    <w:rsid w:val="00BA6253"/>
    <w:pPr>
      <w:autoSpaceDE w:val="0"/>
      <w:autoSpaceDN w:val="0"/>
      <w:adjustRightInd w:val="0"/>
    </w:pPr>
    <w:rPr>
      <w:rFonts w:ascii="Arial" w:hAnsi="Arial" w:cs="Arial"/>
      <w:color w:val="000000"/>
      <w:sz w:val="24"/>
      <w:szCs w:val="24"/>
    </w:rPr>
  </w:style>
  <w:style w:type="character" w:styleId="Odkaznakoment">
    <w:name w:val="annotation reference"/>
    <w:uiPriority w:val="99"/>
    <w:rsid w:val="00F72CCF"/>
    <w:rPr>
      <w:sz w:val="16"/>
      <w:szCs w:val="16"/>
    </w:rPr>
  </w:style>
  <w:style w:type="paragraph" w:styleId="Textkomente">
    <w:name w:val="annotation text"/>
    <w:basedOn w:val="Normln"/>
    <w:link w:val="TextkomenteChar"/>
    <w:uiPriority w:val="99"/>
    <w:rsid w:val="00F72CCF"/>
    <w:rPr>
      <w:sz w:val="20"/>
    </w:rPr>
  </w:style>
  <w:style w:type="character" w:customStyle="1" w:styleId="TextkomenteChar">
    <w:name w:val="Text komentáře Char"/>
    <w:link w:val="Textkomente"/>
    <w:uiPriority w:val="99"/>
    <w:rsid w:val="00F72CCF"/>
    <w:rPr>
      <w:rFonts w:ascii="Arial" w:hAnsi="Arial"/>
    </w:rPr>
  </w:style>
  <w:style w:type="paragraph" w:styleId="Pedmtkomente">
    <w:name w:val="annotation subject"/>
    <w:basedOn w:val="Textkomente"/>
    <w:next w:val="Textkomente"/>
    <w:link w:val="PedmtkomenteChar"/>
    <w:rsid w:val="00F72CCF"/>
    <w:rPr>
      <w:b/>
      <w:bCs/>
    </w:rPr>
  </w:style>
  <w:style w:type="character" w:customStyle="1" w:styleId="PedmtkomenteChar">
    <w:name w:val="Předmět komentáře Char"/>
    <w:link w:val="Pedmtkomente"/>
    <w:rsid w:val="00F72CCF"/>
    <w:rPr>
      <w:rFonts w:ascii="Arial" w:hAnsi="Arial"/>
      <w:b/>
      <w:bCs/>
    </w:rPr>
  </w:style>
  <w:style w:type="paragraph" w:styleId="Revize">
    <w:name w:val="Revision"/>
    <w:hidden/>
    <w:uiPriority w:val="99"/>
    <w:semiHidden/>
    <w:rsid w:val="00F72CCF"/>
    <w:rPr>
      <w:rFonts w:ascii="Arial" w:hAnsi="Arial"/>
      <w:sz w:val="22"/>
    </w:rPr>
  </w:style>
  <w:style w:type="paragraph" w:styleId="Textbubliny">
    <w:name w:val="Balloon Text"/>
    <w:basedOn w:val="Normln"/>
    <w:link w:val="TextbublinyChar"/>
    <w:rsid w:val="00F72CCF"/>
    <w:pPr>
      <w:spacing w:before="0" w:after="0"/>
    </w:pPr>
    <w:rPr>
      <w:rFonts w:ascii="Segoe UI" w:hAnsi="Segoe UI" w:cs="Segoe UI"/>
      <w:sz w:val="18"/>
      <w:szCs w:val="18"/>
    </w:rPr>
  </w:style>
  <w:style w:type="character" w:customStyle="1" w:styleId="TextbublinyChar">
    <w:name w:val="Text bubliny Char"/>
    <w:link w:val="Textbubliny"/>
    <w:rsid w:val="00F72CCF"/>
    <w:rPr>
      <w:rFonts w:ascii="Segoe UI" w:hAnsi="Segoe UI" w:cs="Segoe UI"/>
      <w:sz w:val="18"/>
      <w:szCs w:val="18"/>
    </w:rPr>
  </w:style>
  <w:style w:type="paragraph" w:styleId="Odstavecseseznamem">
    <w:name w:val="List Paragraph"/>
    <w:basedOn w:val="Normln"/>
    <w:uiPriority w:val="34"/>
    <w:qFormat/>
    <w:rsid w:val="00D97E6F"/>
    <w:pPr>
      <w:spacing w:before="0" w:after="0"/>
      <w:ind w:left="720"/>
      <w:contextualSpacing/>
    </w:pPr>
    <w:rPr>
      <w:rFonts w:ascii="Verdana" w:hAnsi="Verdana"/>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4282742">
      <w:bodyDiv w:val="1"/>
      <w:marLeft w:val="0"/>
      <w:marRight w:val="0"/>
      <w:marTop w:val="0"/>
      <w:marBottom w:val="0"/>
      <w:divBdr>
        <w:top w:val="none" w:sz="0" w:space="0" w:color="auto"/>
        <w:left w:val="none" w:sz="0" w:space="0" w:color="auto"/>
        <w:bottom w:val="none" w:sz="0" w:space="0" w:color="auto"/>
        <w:right w:val="none" w:sz="0" w:space="0" w:color="auto"/>
      </w:divBdr>
      <w:divsChild>
        <w:div w:id="145525077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739909714">
              <w:marLeft w:val="0"/>
              <w:marRight w:val="0"/>
              <w:marTop w:val="0"/>
              <w:marBottom w:val="0"/>
              <w:divBdr>
                <w:top w:val="none" w:sz="0" w:space="0" w:color="auto"/>
                <w:left w:val="none" w:sz="0" w:space="0" w:color="auto"/>
                <w:bottom w:val="none" w:sz="0" w:space="0" w:color="auto"/>
                <w:right w:val="none" w:sz="0" w:space="0" w:color="auto"/>
              </w:divBdr>
            </w:div>
            <w:div w:id="916210966">
              <w:marLeft w:val="0"/>
              <w:marRight w:val="0"/>
              <w:marTop w:val="0"/>
              <w:marBottom w:val="0"/>
              <w:divBdr>
                <w:top w:val="none" w:sz="0" w:space="0" w:color="auto"/>
                <w:left w:val="none" w:sz="0" w:space="0" w:color="auto"/>
                <w:bottom w:val="none" w:sz="0" w:space="0" w:color="auto"/>
                <w:right w:val="none" w:sz="0" w:space="0" w:color="auto"/>
              </w:divBdr>
            </w:div>
            <w:div w:id="1484545710">
              <w:marLeft w:val="0"/>
              <w:marRight w:val="0"/>
              <w:marTop w:val="0"/>
              <w:marBottom w:val="0"/>
              <w:divBdr>
                <w:top w:val="none" w:sz="0" w:space="0" w:color="auto"/>
                <w:left w:val="none" w:sz="0" w:space="0" w:color="auto"/>
                <w:bottom w:val="none" w:sz="0" w:space="0" w:color="auto"/>
                <w:right w:val="none" w:sz="0" w:space="0" w:color="auto"/>
              </w:divBdr>
            </w:div>
            <w:div w:id="1575973567">
              <w:marLeft w:val="0"/>
              <w:marRight w:val="0"/>
              <w:marTop w:val="0"/>
              <w:marBottom w:val="0"/>
              <w:divBdr>
                <w:top w:val="none" w:sz="0" w:space="0" w:color="auto"/>
                <w:left w:val="none" w:sz="0" w:space="0" w:color="auto"/>
                <w:bottom w:val="none" w:sz="0" w:space="0" w:color="auto"/>
                <w:right w:val="none" w:sz="0" w:space="0" w:color="auto"/>
              </w:divBdr>
            </w:div>
            <w:div w:id="1642227370">
              <w:marLeft w:val="0"/>
              <w:marRight w:val="0"/>
              <w:marTop w:val="0"/>
              <w:marBottom w:val="0"/>
              <w:divBdr>
                <w:top w:val="none" w:sz="0" w:space="0" w:color="auto"/>
                <w:left w:val="none" w:sz="0" w:space="0" w:color="auto"/>
                <w:bottom w:val="none" w:sz="0" w:space="0" w:color="auto"/>
                <w:right w:val="none" w:sz="0" w:space="0" w:color="auto"/>
              </w:divBdr>
            </w:div>
            <w:div w:id="1905798593">
              <w:marLeft w:val="0"/>
              <w:marRight w:val="0"/>
              <w:marTop w:val="0"/>
              <w:marBottom w:val="0"/>
              <w:divBdr>
                <w:top w:val="none" w:sz="0" w:space="0" w:color="auto"/>
                <w:left w:val="none" w:sz="0" w:space="0" w:color="auto"/>
                <w:bottom w:val="none" w:sz="0" w:space="0" w:color="auto"/>
                <w:right w:val="none" w:sz="0" w:space="0" w:color="auto"/>
              </w:divBdr>
            </w:div>
            <w:div w:id="213740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CDPPREprovdisp5@spravazeleznic.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DPPREprovdisp4@spravazeleznic.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DPPREdispprip@spravazelezni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CDPPREveddisp@spravazeleznic.cz"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CDPPREprovdisp6@spravazeleznic.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BCB9B9-31E7-45C0-81E6-380AFC5C2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7305</Words>
  <Characters>43100</Characters>
  <Application>Microsoft Office Word</Application>
  <DocSecurity>0</DocSecurity>
  <Lines>359</Lines>
  <Paragraphs>100</Paragraphs>
  <ScaleCrop>false</ScaleCrop>
  <HeadingPairs>
    <vt:vector size="2" baseType="variant">
      <vt:variant>
        <vt:lpstr>Název</vt:lpstr>
      </vt:variant>
      <vt:variant>
        <vt:i4>1</vt:i4>
      </vt:variant>
    </vt:vector>
  </HeadingPairs>
  <TitlesOfParts>
    <vt:vector size="1" baseType="lpstr">
      <vt:lpstr/>
    </vt:vector>
  </TitlesOfParts>
  <Company>KORDIS</Company>
  <LinksUpToDate>false</LinksUpToDate>
  <CharactersWithSpaces>50305</CharactersWithSpaces>
  <SharedDoc>false</SharedDoc>
  <HLinks>
    <vt:vector size="30" baseType="variant">
      <vt:variant>
        <vt:i4>1769592</vt:i4>
      </vt:variant>
      <vt:variant>
        <vt:i4>15</vt:i4>
      </vt:variant>
      <vt:variant>
        <vt:i4>0</vt:i4>
      </vt:variant>
      <vt:variant>
        <vt:i4>5</vt:i4>
      </vt:variant>
      <vt:variant>
        <vt:lpwstr>mailto:CDPPREprovdisp6@spravazeleznic.cz</vt:lpwstr>
      </vt:variant>
      <vt:variant>
        <vt:lpwstr/>
      </vt:variant>
      <vt:variant>
        <vt:i4>1572984</vt:i4>
      </vt:variant>
      <vt:variant>
        <vt:i4>12</vt:i4>
      </vt:variant>
      <vt:variant>
        <vt:i4>0</vt:i4>
      </vt:variant>
      <vt:variant>
        <vt:i4>5</vt:i4>
      </vt:variant>
      <vt:variant>
        <vt:lpwstr>mailto:CDPPREprovdisp5@spravazeleznic.cz</vt:lpwstr>
      </vt:variant>
      <vt:variant>
        <vt:lpwstr/>
      </vt:variant>
      <vt:variant>
        <vt:i4>1638520</vt:i4>
      </vt:variant>
      <vt:variant>
        <vt:i4>9</vt:i4>
      </vt:variant>
      <vt:variant>
        <vt:i4>0</vt:i4>
      </vt:variant>
      <vt:variant>
        <vt:i4>5</vt:i4>
      </vt:variant>
      <vt:variant>
        <vt:lpwstr>mailto:CDPPREprovdisp4@spravazeleznic.cz</vt:lpwstr>
      </vt:variant>
      <vt:variant>
        <vt:lpwstr/>
      </vt:variant>
      <vt:variant>
        <vt:i4>5439612</vt:i4>
      </vt:variant>
      <vt:variant>
        <vt:i4>6</vt:i4>
      </vt:variant>
      <vt:variant>
        <vt:i4>0</vt:i4>
      </vt:variant>
      <vt:variant>
        <vt:i4>5</vt:i4>
      </vt:variant>
      <vt:variant>
        <vt:lpwstr>mailto:CDPPREdispprip@spravazeleznic.cz</vt:lpwstr>
      </vt:variant>
      <vt:variant>
        <vt:lpwstr/>
      </vt:variant>
      <vt:variant>
        <vt:i4>3014679</vt:i4>
      </vt:variant>
      <vt:variant>
        <vt:i4>3</vt:i4>
      </vt:variant>
      <vt:variant>
        <vt:i4>0</vt:i4>
      </vt:variant>
      <vt:variant>
        <vt:i4>5</vt:i4>
      </vt:variant>
      <vt:variant>
        <vt:lpwstr>mailto:CDPPREveddisp@spravazeleznic.cz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KNovak</dc:creator>
  <cp:keywords/>
  <cp:lastModifiedBy>Vít Baťa</cp:lastModifiedBy>
  <cp:revision>1</cp:revision>
  <dcterms:created xsi:type="dcterms:W3CDTF">2023-08-24T08:51:00Z</dcterms:created>
  <dcterms:modified xsi:type="dcterms:W3CDTF">2023-11-20T09:47:00Z</dcterms:modified>
</cp:coreProperties>
</file>